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B28E9" w:rsidP="006939FD" w:rsidRDefault="006939FD" w14:paraId="72E7DC71" w14:textId="75DE28E4">
      <w:pPr>
        <w:jc w:val="center"/>
        <w:rPr>
          <w:b/>
          <w:bCs/>
        </w:rPr>
      </w:pPr>
      <w:r w:rsidRPr="00530D01">
        <w:rPr>
          <w:b/>
          <w:bCs/>
        </w:rPr>
        <w:t>Table Québec</w:t>
      </w:r>
      <w:r w:rsidR="0010208B">
        <w:rPr>
          <w:b/>
          <w:bCs/>
        </w:rPr>
        <w:t>-</w:t>
      </w:r>
      <w:r w:rsidRPr="00530D01">
        <w:rPr>
          <w:b/>
          <w:bCs/>
        </w:rPr>
        <w:t>Municipalités en itinérance</w:t>
      </w:r>
    </w:p>
    <w:p w:rsidRPr="00452FE3" w:rsidR="00452FE3" w:rsidP="006939FD" w:rsidRDefault="00452FE3" w14:paraId="15A7AFD9" w14:textId="07882872">
      <w:pPr>
        <w:jc w:val="center"/>
      </w:pPr>
      <w:r w:rsidRPr="00452FE3">
        <w:t>Document d’orientation sur les assises de l’instance</w:t>
      </w:r>
    </w:p>
    <w:p w:rsidR="006939FD" w:rsidP="006939FD" w:rsidRDefault="006939FD" w14:paraId="6659103E" w14:textId="77777777">
      <w:pPr>
        <w:jc w:val="center"/>
      </w:pPr>
    </w:p>
    <w:p w:rsidR="000214A0" w:rsidP="007201F6" w:rsidRDefault="000214A0" w14:paraId="5521C0D1" w14:textId="77777777">
      <w:pPr>
        <w:jc w:val="both"/>
        <w:rPr>
          <w:b/>
          <w:bCs/>
          <w:szCs w:val="24"/>
        </w:rPr>
      </w:pPr>
    </w:p>
    <w:p w:rsidRPr="00530D01" w:rsidR="007201F6" w:rsidP="007201F6" w:rsidRDefault="007201F6" w14:paraId="5A959A68" w14:textId="75003195">
      <w:pPr>
        <w:jc w:val="both"/>
        <w:rPr>
          <w:b/>
          <w:bCs/>
          <w:szCs w:val="24"/>
        </w:rPr>
      </w:pPr>
      <w:r w:rsidRPr="00530D01">
        <w:rPr>
          <w:b/>
          <w:bCs/>
          <w:szCs w:val="24"/>
        </w:rPr>
        <w:t xml:space="preserve">À propos de ce document  </w:t>
      </w:r>
    </w:p>
    <w:p w:rsidR="007201F6" w:rsidP="007201F6" w:rsidRDefault="007201F6" w14:paraId="38516CC9" w14:textId="40B33069">
      <w:pPr>
        <w:jc w:val="both"/>
        <w:rPr>
          <w:sz w:val="22"/>
        </w:rPr>
      </w:pPr>
    </w:p>
    <w:p w:rsidRPr="007201F6" w:rsidR="007201F6" w:rsidP="3F26597F" w:rsidRDefault="007201F6" w14:paraId="26C72F2A" w14:textId="62AD69E5">
      <w:pPr>
        <w:jc w:val="both"/>
        <w:rPr>
          <w:sz w:val="22"/>
        </w:rPr>
      </w:pPr>
      <w:r w:rsidRPr="3F26597F">
        <w:rPr>
          <w:sz w:val="22"/>
        </w:rPr>
        <w:t>Le présent document d’orientation s’assure de faire respecter le troisième engagement du gouvernement du Québec envers les gouvernements de proximité</w:t>
      </w:r>
      <w:r w:rsidRPr="3F26597F" w:rsidR="00530D01">
        <w:rPr>
          <w:sz w:val="22"/>
        </w:rPr>
        <w:t xml:space="preserve"> inscrit dans la déclaration de réciprocité</w:t>
      </w:r>
      <w:r w:rsidRPr="3F26597F">
        <w:rPr>
          <w:sz w:val="22"/>
        </w:rPr>
        <w:t xml:space="preserve">, </w:t>
      </w:r>
      <w:r w:rsidRPr="3F26597F" w:rsidR="00530D01">
        <w:rPr>
          <w:sz w:val="22"/>
        </w:rPr>
        <w:t>soit</w:t>
      </w:r>
      <w:r w:rsidRPr="3F26597F">
        <w:rPr>
          <w:sz w:val="22"/>
        </w:rPr>
        <w:t xml:space="preserve"> la mise en place de la Table Québec</w:t>
      </w:r>
      <w:r w:rsidR="0010208B">
        <w:rPr>
          <w:sz w:val="22"/>
        </w:rPr>
        <w:t>-</w:t>
      </w:r>
      <w:r w:rsidRPr="3F26597F">
        <w:rPr>
          <w:sz w:val="22"/>
        </w:rPr>
        <w:t xml:space="preserve">Municipalités. </w:t>
      </w:r>
      <w:r w:rsidRPr="3F26597F" w:rsidR="00530D01">
        <w:rPr>
          <w:sz w:val="22"/>
        </w:rPr>
        <w:t xml:space="preserve">Le document vient </w:t>
      </w:r>
      <w:r w:rsidRPr="3F26597F" w:rsidR="00363E29">
        <w:rPr>
          <w:sz w:val="22"/>
        </w:rPr>
        <w:t>établir les assises en ce qui concerne, notamment</w:t>
      </w:r>
      <w:r w:rsidRPr="3F26597F" w:rsidR="00530D01">
        <w:rPr>
          <w:sz w:val="22"/>
        </w:rPr>
        <w:t xml:space="preserve"> la gouvernance, le mandat</w:t>
      </w:r>
      <w:r w:rsidRPr="3F26597F" w:rsidR="64FF4C06">
        <w:rPr>
          <w:sz w:val="22"/>
        </w:rPr>
        <w:t xml:space="preserve"> et</w:t>
      </w:r>
      <w:r w:rsidRPr="3F26597F" w:rsidR="00530D01">
        <w:rPr>
          <w:sz w:val="22"/>
        </w:rPr>
        <w:t xml:space="preserve"> la composition. </w:t>
      </w:r>
      <w:r w:rsidRPr="3F26597F" w:rsidR="003736C9">
        <w:rPr>
          <w:sz w:val="22"/>
        </w:rPr>
        <w:t>Il est à noter que</w:t>
      </w:r>
      <w:r w:rsidRPr="3F26597F" w:rsidR="00BC6EFB">
        <w:rPr>
          <w:sz w:val="22"/>
        </w:rPr>
        <w:t>, dans un souci de bonne collaboration</w:t>
      </w:r>
      <w:r w:rsidRPr="3F26597F" w:rsidR="003736C9">
        <w:rPr>
          <w:sz w:val="22"/>
        </w:rPr>
        <w:t>, le document d’orientation doit être lu comme une proposition</w:t>
      </w:r>
      <w:r w:rsidRPr="3F26597F" w:rsidR="00BC6EFB">
        <w:rPr>
          <w:sz w:val="22"/>
        </w:rPr>
        <w:t xml:space="preserve"> de la Table interministérielle en santé mentale et en itinérance </w:t>
      </w:r>
      <w:r w:rsidRPr="3F26597F" w:rsidR="00762FA2">
        <w:rPr>
          <w:sz w:val="22"/>
        </w:rPr>
        <w:t xml:space="preserve">à </w:t>
      </w:r>
      <w:r w:rsidRPr="3F26597F" w:rsidR="00CA5091">
        <w:rPr>
          <w:sz w:val="22"/>
        </w:rPr>
        <w:t>ses</w:t>
      </w:r>
      <w:r w:rsidRPr="3F26597F" w:rsidR="00BC6EFB">
        <w:rPr>
          <w:sz w:val="22"/>
        </w:rPr>
        <w:t xml:space="preserve"> partenaires du milieu municipal</w:t>
      </w:r>
      <w:r w:rsidRPr="3F26597F" w:rsidR="00762FA2">
        <w:rPr>
          <w:sz w:val="22"/>
        </w:rPr>
        <w:t>. Les assises de la Table Québec</w:t>
      </w:r>
      <w:r w:rsidR="0010208B">
        <w:rPr>
          <w:sz w:val="22"/>
        </w:rPr>
        <w:t>-</w:t>
      </w:r>
      <w:r w:rsidRPr="3F26597F" w:rsidR="00762FA2">
        <w:rPr>
          <w:sz w:val="22"/>
        </w:rPr>
        <w:t xml:space="preserve">Municipalités doivent s’inscrire dans une </w:t>
      </w:r>
      <w:r w:rsidRPr="3F26597F" w:rsidR="00452FE3">
        <w:rPr>
          <w:sz w:val="22"/>
        </w:rPr>
        <w:t>perspective de co-construction</w:t>
      </w:r>
      <w:r w:rsidRPr="3F26597F" w:rsidR="00CA5091">
        <w:rPr>
          <w:sz w:val="22"/>
        </w:rPr>
        <w:t xml:space="preserve">. </w:t>
      </w:r>
      <w:r w:rsidRPr="3F26597F" w:rsidR="003736C9">
        <w:rPr>
          <w:sz w:val="22"/>
        </w:rPr>
        <w:t xml:space="preserve"> </w:t>
      </w:r>
    </w:p>
    <w:p w:rsidR="007201F6" w:rsidP="006939FD" w:rsidRDefault="007201F6" w14:paraId="59C597C9" w14:textId="77777777">
      <w:pPr>
        <w:rPr>
          <w:b/>
          <w:bCs/>
        </w:rPr>
      </w:pPr>
    </w:p>
    <w:p w:rsidRPr="002F0356" w:rsidR="006939FD" w:rsidP="006939FD" w:rsidRDefault="003B7820" w14:paraId="0935E234" w14:textId="20FB0A44">
      <w:pPr>
        <w:rPr>
          <w:b/>
          <w:bCs/>
        </w:rPr>
      </w:pPr>
      <w:r w:rsidRPr="002F0356">
        <w:rPr>
          <w:b/>
          <w:bCs/>
        </w:rPr>
        <w:t>Contexte</w:t>
      </w:r>
    </w:p>
    <w:p w:rsidR="007D31DC" w:rsidP="00C81272" w:rsidRDefault="007D31DC" w14:paraId="7AA149DB" w14:textId="77777777">
      <w:pPr>
        <w:jc w:val="both"/>
      </w:pPr>
    </w:p>
    <w:p w:rsidRPr="007201F6" w:rsidR="009E2A08" w:rsidP="00C81272" w:rsidRDefault="00452B49" w14:paraId="3643AEE6" w14:textId="61ED6C7D">
      <w:pPr>
        <w:jc w:val="both"/>
        <w:rPr>
          <w:sz w:val="22"/>
        </w:rPr>
      </w:pPr>
      <w:r w:rsidRPr="00452B49">
        <w:rPr>
          <w:sz w:val="22"/>
        </w:rPr>
        <w:t>Dans le cadre de la mesure</w:t>
      </w:r>
      <w:r w:rsidR="00E92D19">
        <w:rPr>
          <w:sz w:val="22"/>
        </w:rPr>
        <w:t> </w:t>
      </w:r>
      <w:r w:rsidRPr="00452B49">
        <w:rPr>
          <w:sz w:val="22"/>
        </w:rPr>
        <w:t xml:space="preserve">14.1 du </w:t>
      </w:r>
      <w:hyperlink w:history="1" r:id="rId10">
        <w:r w:rsidRPr="00452B49">
          <w:rPr>
            <w:rStyle w:val="Lienhypertexte"/>
            <w:i/>
            <w:iCs/>
            <w:sz w:val="22"/>
          </w:rPr>
          <w:t>Plan interministériel en itinérance 2021-2026</w:t>
        </w:r>
      </w:hyperlink>
      <w:r w:rsidRPr="00452B49">
        <w:rPr>
          <w:sz w:val="22"/>
        </w:rPr>
        <w:t xml:space="preserve"> (PAII), l</w:t>
      </w:r>
      <w:r w:rsidRPr="007201F6" w:rsidR="00EB043B">
        <w:rPr>
          <w:sz w:val="22"/>
        </w:rPr>
        <w:t>a Table interministérielle en santé mentale et en itinérance</w:t>
      </w:r>
      <w:r w:rsidRPr="00452B49">
        <w:rPr>
          <w:sz w:val="22"/>
        </w:rPr>
        <w:t xml:space="preserve"> </w:t>
      </w:r>
      <w:r w:rsidRPr="007201F6" w:rsidR="00EB043B">
        <w:rPr>
          <w:sz w:val="22"/>
        </w:rPr>
        <w:t xml:space="preserve">(TISMI) </w:t>
      </w:r>
      <w:r w:rsidRPr="00452B49">
        <w:rPr>
          <w:sz w:val="22"/>
        </w:rPr>
        <w:t>s’est engagé</w:t>
      </w:r>
      <w:r w:rsidRPr="007201F6" w:rsidR="00EB043B">
        <w:rPr>
          <w:sz w:val="22"/>
        </w:rPr>
        <w:t>e</w:t>
      </w:r>
      <w:r w:rsidRPr="00452B49">
        <w:rPr>
          <w:sz w:val="22"/>
        </w:rPr>
        <w:t xml:space="preserve"> à « préciser les rôles et les responsabilités de chaque actrice et acteur impliqué dans la lutte à l’itinérance ».</w:t>
      </w:r>
      <w:r w:rsidRPr="007201F6" w:rsidR="00C83710">
        <w:rPr>
          <w:sz w:val="22"/>
        </w:rPr>
        <w:t xml:space="preserve"> Cette dernière mesure a particulièrement interpellé les gouvernements de proximité qui doivent composer au quotidien avec la crise de l’itinérance dans leurs communautés.</w:t>
      </w:r>
      <w:r w:rsidRPr="007201F6" w:rsidR="005A384B">
        <w:rPr>
          <w:sz w:val="22"/>
        </w:rPr>
        <w:t xml:space="preserve"> Les municipalités </w:t>
      </w:r>
      <w:r w:rsidRPr="007201F6" w:rsidR="00342EAD">
        <w:rPr>
          <w:sz w:val="22"/>
        </w:rPr>
        <w:t>sont par conséquent préoccupées par le rôle que le gouvernement du Québec souhaitera les voir jouer dans</w:t>
      </w:r>
      <w:r w:rsidRPr="007201F6" w:rsidR="009E2A08">
        <w:rPr>
          <w:sz w:val="22"/>
        </w:rPr>
        <w:t xml:space="preserve"> la lutte. </w:t>
      </w:r>
    </w:p>
    <w:p w:rsidRPr="007201F6" w:rsidR="009E2A08" w:rsidP="00C81272" w:rsidRDefault="009E2A08" w14:paraId="66A6D6F4" w14:textId="77777777">
      <w:pPr>
        <w:jc w:val="both"/>
        <w:rPr>
          <w:sz w:val="22"/>
        </w:rPr>
      </w:pPr>
    </w:p>
    <w:p w:rsidRPr="007201F6" w:rsidR="00452B49" w:rsidP="00C81272" w:rsidRDefault="00EB043B" w14:paraId="50C00649" w14:textId="15C1CCB1">
      <w:pPr>
        <w:jc w:val="both"/>
        <w:rPr>
          <w:sz w:val="22"/>
        </w:rPr>
      </w:pPr>
      <w:r w:rsidRPr="007201F6">
        <w:rPr>
          <w:sz w:val="22"/>
        </w:rPr>
        <w:t xml:space="preserve">Pour les aider à définir le rôle des municipalités, l’instance stratégique de la TISMI a </w:t>
      </w:r>
      <w:r w:rsidRPr="007201F6" w:rsidR="004A78FE">
        <w:rPr>
          <w:sz w:val="22"/>
        </w:rPr>
        <w:t>organisé le 5</w:t>
      </w:r>
      <w:r w:rsidRPr="007201F6" w:rsidR="004B73C9">
        <w:rPr>
          <w:sz w:val="22"/>
        </w:rPr>
        <w:t> </w:t>
      </w:r>
      <w:r w:rsidRPr="007201F6" w:rsidR="004A78FE">
        <w:rPr>
          <w:sz w:val="22"/>
        </w:rPr>
        <w:t xml:space="preserve">septembre 2023 une </w:t>
      </w:r>
      <w:r w:rsidRPr="007201F6" w:rsidR="00DF2E0D">
        <w:rPr>
          <w:sz w:val="22"/>
        </w:rPr>
        <w:t xml:space="preserve">première </w:t>
      </w:r>
      <w:r w:rsidRPr="007201F6" w:rsidR="004A78FE">
        <w:rPr>
          <w:sz w:val="22"/>
        </w:rPr>
        <w:t>séance de consultation auprès de</w:t>
      </w:r>
      <w:r w:rsidRPr="007201F6" w:rsidR="00C208DD">
        <w:rPr>
          <w:sz w:val="22"/>
        </w:rPr>
        <w:t xml:space="preserve"> la Fédération québécoise des municipalités</w:t>
      </w:r>
      <w:r w:rsidRPr="007201F6" w:rsidR="00DF2E0D">
        <w:rPr>
          <w:sz w:val="22"/>
        </w:rPr>
        <w:t xml:space="preserve"> (FQM)</w:t>
      </w:r>
      <w:r w:rsidRPr="007201F6" w:rsidR="00C208DD">
        <w:rPr>
          <w:sz w:val="22"/>
        </w:rPr>
        <w:t>, l’Union des municipalités du Québec</w:t>
      </w:r>
      <w:r w:rsidRPr="007201F6" w:rsidR="00DF2E0D">
        <w:rPr>
          <w:sz w:val="22"/>
        </w:rPr>
        <w:t xml:space="preserve"> (UMQ</w:t>
      </w:r>
      <w:r w:rsidR="004B548E">
        <w:rPr>
          <w:sz w:val="22"/>
        </w:rPr>
        <w:t>)</w:t>
      </w:r>
      <w:r w:rsidRPr="007201F6" w:rsidR="00C208DD">
        <w:rPr>
          <w:sz w:val="22"/>
        </w:rPr>
        <w:t xml:space="preserve">, la Ville de Montréal et </w:t>
      </w:r>
      <w:r w:rsidRPr="007201F6" w:rsidR="00DF2E0D">
        <w:rPr>
          <w:sz w:val="22"/>
        </w:rPr>
        <w:t>la Ville de Québec. Un représentant de la Ville de Montréal et une représentante de l’UMQ ont aussi été nommé</w:t>
      </w:r>
      <w:r w:rsidR="00F10506">
        <w:rPr>
          <w:sz w:val="22"/>
        </w:rPr>
        <w:t>s</w:t>
      </w:r>
      <w:r w:rsidRPr="007201F6" w:rsidR="00DF2E0D">
        <w:rPr>
          <w:sz w:val="22"/>
        </w:rPr>
        <w:t xml:space="preserve"> par le comité consultatif de </w:t>
      </w:r>
      <w:r w:rsidRPr="007201F6" w:rsidR="004B73C9">
        <w:rPr>
          <w:sz w:val="22"/>
        </w:rPr>
        <w:t xml:space="preserve">la TISMI, en leur qualité d’expert. </w:t>
      </w:r>
    </w:p>
    <w:p w:rsidRPr="007201F6" w:rsidR="004B73C9" w:rsidP="00C81272" w:rsidRDefault="004B73C9" w14:paraId="5AC86D91" w14:textId="77777777">
      <w:pPr>
        <w:jc w:val="both"/>
        <w:rPr>
          <w:sz w:val="22"/>
        </w:rPr>
      </w:pPr>
    </w:p>
    <w:p w:rsidRPr="007201F6" w:rsidR="004B73C9" w:rsidP="00C81272" w:rsidRDefault="004B73C9" w14:paraId="4CE38FEF" w14:textId="5464DA5F">
      <w:pPr>
        <w:jc w:val="both"/>
        <w:rPr>
          <w:sz w:val="22"/>
        </w:rPr>
      </w:pPr>
      <w:r w:rsidRPr="007201F6">
        <w:rPr>
          <w:sz w:val="22"/>
        </w:rPr>
        <w:t>Le 15</w:t>
      </w:r>
      <w:r w:rsidR="00E92D19">
        <w:rPr>
          <w:sz w:val="22"/>
        </w:rPr>
        <w:t> </w:t>
      </w:r>
      <w:r w:rsidRPr="007201F6">
        <w:rPr>
          <w:sz w:val="22"/>
        </w:rPr>
        <w:t>septembre 2023, l’U</w:t>
      </w:r>
      <w:r w:rsidRPr="007201F6" w:rsidR="00695714">
        <w:rPr>
          <w:sz w:val="22"/>
        </w:rPr>
        <w:t xml:space="preserve">MQ a organisé le Sommet municipal sur l’itinérance au cours duquel il a été formulé que les municipalités souhaitaient occuper une place plus grande </w:t>
      </w:r>
      <w:r w:rsidRPr="007201F6" w:rsidR="00842A06">
        <w:rPr>
          <w:sz w:val="22"/>
        </w:rPr>
        <w:t>dans la structure de gouvernance de la TISMI</w:t>
      </w:r>
      <w:r w:rsidRPr="007201F6" w:rsidR="00DD778D">
        <w:rPr>
          <w:sz w:val="22"/>
        </w:rPr>
        <w:t>, en leur qualité de partenaire privilégié,</w:t>
      </w:r>
      <w:r w:rsidRPr="007201F6" w:rsidR="00842A06">
        <w:rPr>
          <w:sz w:val="22"/>
        </w:rPr>
        <w:t xml:space="preserve"> et d’ainsi prendre une part plus grande dans les décisions qui concernent leurs citoyennes et les citoyens en situation d’itinérance. </w:t>
      </w:r>
    </w:p>
    <w:p w:rsidRPr="007201F6" w:rsidR="004B73C9" w:rsidP="00C81272" w:rsidRDefault="004B73C9" w14:paraId="2FBAA1DF" w14:textId="77777777">
      <w:pPr>
        <w:jc w:val="both"/>
        <w:rPr>
          <w:sz w:val="22"/>
        </w:rPr>
      </w:pPr>
    </w:p>
    <w:p w:rsidR="006C034D" w:rsidP="00164441" w:rsidRDefault="0029377B" w14:paraId="5B3AE6E1" w14:textId="6B73F931">
      <w:pPr>
        <w:jc w:val="both"/>
      </w:pPr>
      <w:r w:rsidRPr="007201F6">
        <w:rPr>
          <w:sz w:val="22"/>
        </w:rPr>
        <w:t xml:space="preserve">En cohérence, les municipalités ont négocié </w:t>
      </w:r>
      <w:r w:rsidRPr="007201F6" w:rsidR="00DD778D">
        <w:rPr>
          <w:sz w:val="22"/>
        </w:rPr>
        <w:t xml:space="preserve">avec le gouvernement du Québec et entériné une nouvelle déclaration de réciprocité, qui remplace leur pacte fiscal, dans laquelle on retrouve des passages qui concernent spécifiquement l’itinérance. </w:t>
      </w:r>
    </w:p>
    <w:p w:rsidR="008C6209" w:rsidRDefault="008C6209" w14:paraId="0876BE78" w14:textId="77777777">
      <w:r>
        <w:br w:type="page"/>
      </w:r>
    </w:p>
    <w:tbl>
      <w:tblPr>
        <w:tblStyle w:val="Grilledutableau"/>
        <w:tblW w:w="0" w:type="auto"/>
        <w:tblLook w:val="04A0" w:firstRow="1" w:lastRow="0" w:firstColumn="1" w:lastColumn="0" w:noHBand="0" w:noVBand="1"/>
      </w:tblPr>
      <w:tblGrid>
        <w:gridCol w:w="8630"/>
      </w:tblGrid>
      <w:tr w:rsidR="005F332C" w:rsidTr="005F332C" w14:paraId="071B2B88" w14:textId="77777777">
        <w:tc>
          <w:tcPr>
            <w:tcW w:w="8630" w:type="dxa"/>
          </w:tcPr>
          <w:p w:rsidRPr="006C034D" w:rsidR="005F332C" w:rsidP="005F332C" w:rsidRDefault="005F332C" w14:paraId="05A45FD6" w14:textId="509BEA42">
            <w:pPr>
              <w:rPr>
                <w:b/>
                <w:bCs/>
              </w:rPr>
            </w:pPr>
            <w:r w:rsidRPr="006C034D">
              <w:rPr>
                <w:b/>
                <w:bCs/>
              </w:rPr>
              <w:lastRenderedPageBreak/>
              <w:t>Concernant l’aide aux personnes vulnérables</w:t>
            </w:r>
          </w:p>
          <w:p w:rsidR="005F332C" w:rsidP="005F332C" w:rsidRDefault="005F332C" w14:paraId="0DFD485F" w14:textId="77777777"/>
          <w:p w:rsidR="005F332C" w:rsidP="007E4F80" w:rsidRDefault="005F332C" w14:paraId="48CE1DC2" w14:textId="77777777">
            <w:pPr>
              <w:jc w:val="both"/>
              <w:rPr>
                <w:sz w:val="20"/>
                <w:szCs w:val="20"/>
              </w:rPr>
            </w:pPr>
            <w:r w:rsidRPr="005F332C">
              <w:rPr>
                <w:sz w:val="20"/>
                <w:szCs w:val="20"/>
              </w:rPr>
              <w:t xml:space="preserve">Ayant pour objectif d’agir conjointement et promptement en cette matière, et plus particulièrement dans un contexte caractérisé par une difficulté d’accès au logement, le gouvernement du Québec s’engage à : </w:t>
            </w:r>
          </w:p>
          <w:p w:rsidRPr="005F332C" w:rsidR="00DD778D" w:rsidP="007E4F80" w:rsidRDefault="00DD778D" w14:paraId="365AB43E" w14:textId="77777777">
            <w:pPr>
              <w:jc w:val="both"/>
              <w:rPr>
                <w:sz w:val="20"/>
                <w:szCs w:val="20"/>
              </w:rPr>
            </w:pPr>
          </w:p>
          <w:p w:rsidRPr="005F332C" w:rsidR="005F332C" w:rsidP="007E4F80" w:rsidRDefault="009A729A" w14:paraId="26586CA0" w14:textId="5B2BC609">
            <w:pPr>
              <w:pStyle w:val="Paragraphedeliste"/>
              <w:numPr>
                <w:ilvl w:val="0"/>
                <w:numId w:val="2"/>
              </w:numPr>
              <w:jc w:val="both"/>
              <w:rPr>
                <w:sz w:val="20"/>
                <w:szCs w:val="20"/>
              </w:rPr>
            </w:pPr>
            <w:r w:rsidRPr="005F332C">
              <w:rPr>
                <w:b/>
                <w:bCs/>
                <w:sz w:val="20"/>
                <w:szCs w:val="20"/>
              </w:rPr>
              <w:t>Assu</w:t>
            </w:r>
            <w:r>
              <w:rPr>
                <w:b/>
                <w:bCs/>
                <w:sz w:val="20"/>
                <w:szCs w:val="20"/>
              </w:rPr>
              <w:t xml:space="preserve">mer </w:t>
            </w:r>
            <w:r w:rsidRPr="005F332C" w:rsidR="005F332C">
              <w:rPr>
                <w:b/>
                <w:bCs/>
                <w:sz w:val="20"/>
                <w:szCs w:val="20"/>
              </w:rPr>
              <w:t xml:space="preserve">un fort </w:t>
            </w:r>
            <w:r w:rsidRPr="009A729A" w:rsidR="005F332C">
              <w:rPr>
                <w:b/>
                <w:bCs/>
                <w:sz w:val="20"/>
                <w:szCs w:val="20"/>
              </w:rPr>
              <w:t>leadership</w:t>
            </w:r>
            <w:r w:rsidRPr="00164441" w:rsidR="005F332C">
              <w:rPr>
                <w:b/>
                <w:bCs/>
                <w:sz w:val="20"/>
                <w:szCs w:val="20"/>
              </w:rPr>
              <w:t xml:space="preserve"> dans la prévention et la réduction de l’itinérance</w:t>
            </w:r>
            <w:r>
              <w:rPr>
                <w:sz w:val="20"/>
                <w:szCs w:val="20"/>
              </w:rPr>
              <w:t>;</w:t>
            </w:r>
          </w:p>
          <w:p w:rsidRPr="005F332C" w:rsidR="005F332C" w:rsidP="007E4F80" w:rsidRDefault="005F332C" w14:paraId="294C051A" w14:textId="39591D37">
            <w:pPr>
              <w:pStyle w:val="Paragraphedeliste"/>
              <w:numPr>
                <w:ilvl w:val="0"/>
                <w:numId w:val="2"/>
              </w:numPr>
              <w:jc w:val="both"/>
              <w:rPr>
                <w:sz w:val="20"/>
                <w:szCs w:val="20"/>
              </w:rPr>
            </w:pPr>
            <w:r w:rsidRPr="006C034D">
              <w:rPr>
                <w:b/>
                <w:bCs/>
                <w:sz w:val="20"/>
                <w:szCs w:val="20"/>
              </w:rPr>
              <w:t>Rehausser la coordination intersectorielle nationale et régionale</w:t>
            </w:r>
            <w:r w:rsidRPr="005F332C">
              <w:rPr>
                <w:sz w:val="20"/>
                <w:szCs w:val="20"/>
              </w:rPr>
              <w:t xml:space="preserve"> en itinérance, en tenant compte des spécificités des territoires, de la vision de la Politique nationale de lutte à l’itinérance et d’une planification pour assurer sa mise en œuvre, en cohérence avec le continuum de services</w:t>
            </w:r>
            <w:r w:rsidR="009A729A">
              <w:rPr>
                <w:sz w:val="20"/>
                <w:szCs w:val="20"/>
              </w:rPr>
              <w:t>;</w:t>
            </w:r>
          </w:p>
          <w:p w:rsidRPr="005F332C" w:rsidR="005F332C" w:rsidP="007E4F80" w:rsidRDefault="005F332C" w14:paraId="646C7B27" w14:textId="77777777">
            <w:pPr>
              <w:pStyle w:val="Paragraphedeliste"/>
              <w:numPr>
                <w:ilvl w:val="0"/>
                <w:numId w:val="2"/>
              </w:numPr>
              <w:jc w:val="both"/>
              <w:rPr>
                <w:sz w:val="20"/>
                <w:szCs w:val="20"/>
              </w:rPr>
            </w:pPr>
            <w:r w:rsidRPr="006C034D">
              <w:rPr>
                <w:b/>
                <w:bCs/>
                <w:sz w:val="20"/>
                <w:szCs w:val="20"/>
              </w:rPr>
              <w:t>Mettre en place une instance nationale</w:t>
            </w:r>
            <w:r w:rsidRPr="005F332C">
              <w:rPr>
                <w:sz w:val="20"/>
                <w:szCs w:val="20"/>
              </w:rPr>
              <w:t xml:space="preserve">, </w:t>
            </w:r>
            <w:r w:rsidRPr="00164441">
              <w:rPr>
                <w:b/>
                <w:bCs/>
                <w:sz w:val="20"/>
                <w:szCs w:val="20"/>
              </w:rPr>
              <w:t>la Table Québec-Municipalité en itinérance</w:t>
            </w:r>
            <w:r w:rsidRPr="005F332C">
              <w:rPr>
                <w:sz w:val="20"/>
                <w:szCs w:val="20"/>
              </w:rPr>
              <w:t>, visant à créer un partenariat privilégié entre le gouvernement du Québec et les gouvernements de proximité afin de favoriser la concertation, l’optimisation et la coordination de leurs actions pour prévenir et réduire l’itinérance, en respect des rôles et des responsabilités de chacun.</w:t>
            </w:r>
          </w:p>
          <w:p w:rsidRPr="005F332C" w:rsidR="005F332C" w:rsidP="007E4F80" w:rsidRDefault="005F332C" w14:paraId="30BD76AA" w14:textId="77777777">
            <w:pPr>
              <w:jc w:val="both"/>
              <w:rPr>
                <w:sz w:val="20"/>
                <w:szCs w:val="20"/>
              </w:rPr>
            </w:pPr>
          </w:p>
          <w:p w:rsidR="005F332C" w:rsidP="007E4F80" w:rsidRDefault="005F332C" w14:paraId="6F7E1605" w14:textId="77777777">
            <w:pPr>
              <w:jc w:val="both"/>
              <w:rPr>
                <w:sz w:val="20"/>
                <w:szCs w:val="20"/>
              </w:rPr>
            </w:pPr>
            <w:r w:rsidRPr="005F332C">
              <w:rPr>
                <w:sz w:val="20"/>
                <w:szCs w:val="20"/>
              </w:rPr>
              <w:t xml:space="preserve">Ayant pour objectif d’agir conjointement et promptement en cette matière, et plus particulièrement dans un contexte caractérisé par une difficulté d’accès au logement, les gouvernements de proximité, par la voix de la FQM, de l’UMQ, de la Ville de Québec et de la Ville de Montréal, s’engagent à : </w:t>
            </w:r>
          </w:p>
          <w:p w:rsidRPr="005F332C" w:rsidR="00DD778D" w:rsidP="007E4F80" w:rsidRDefault="00DD778D" w14:paraId="2A73F6A6" w14:textId="77777777">
            <w:pPr>
              <w:jc w:val="both"/>
              <w:rPr>
                <w:sz w:val="20"/>
                <w:szCs w:val="20"/>
              </w:rPr>
            </w:pPr>
          </w:p>
          <w:p w:rsidR="005F332C" w:rsidP="007E4F80" w:rsidRDefault="005F332C" w14:paraId="4D9AED7C" w14:textId="77777777">
            <w:pPr>
              <w:pStyle w:val="Paragraphedeliste"/>
              <w:numPr>
                <w:ilvl w:val="0"/>
                <w:numId w:val="2"/>
              </w:numPr>
              <w:jc w:val="both"/>
              <w:rPr>
                <w:sz w:val="20"/>
                <w:szCs w:val="20"/>
              </w:rPr>
            </w:pPr>
            <w:r w:rsidRPr="006C034D">
              <w:rPr>
                <w:b/>
                <w:bCs/>
                <w:sz w:val="20"/>
                <w:szCs w:val="20"/>
              </w:rPr>
              <w:t>Prendre part à l’instance nationale</w:t>
            </w:r>
            <w:r w:rsidRPr="005F332C">
              <w:rPr>
                <w:sz w:val="20"/>
                <w:szCs w:val="20"/>
              </w:rPr>
              <w:t xml:space="preserve"> entre le gouvernement du Québec et les gouvernements de proximité en matière d’itinérance et s’impliquer dans la recherche et la mise en œuvre de solutions dans le respect de leurs rôles et responsabilités.</w:t>
            </w:r>
          </w:p>
          <w:p w:rsidR="005F332C" w:rsidP="007E4F80" w:rsidRDefault="005F332C" w14:paraId="2E809A3D" w14:textId="77777777">
            <w:pPr>
              <w:pStyle w:val="Paragraphedeliste"/>
              <w:numPr>
                <w:ilvl w:val="0"/>
                <w:numId w:val="2"/>
              </w:numPr>
              <w:jc w:val="both"/>
              <w:rPr>
                <w:sz w:val="20"/>
                <w:szCs w:val="20"/>
              </w:rPr>
            </w:pPr>
            <w:r w:rsidRPr="006C034D">
              <w:rPr>
                <w:b/>
                <w:bCs/>
                <w:sz w:val="20"/>
                <w:szCs w:val="20"/>
              </w:rPr>
              <w:t>Collaborer aux initiatives locales et régionales</w:t>
            </w:r>
            <w:r w:rsidRPr="005F332C">
              <w:rPr>
                <w:sz w:val="20"/>
                <w:szCs w:val="20"/>
              </w:rPr>
              <w:t xml:space="preserve"> visant à favoriser la concertation, l’optimisation et la coordination des actions en matière de prévention et de réduction de l’itinérance.</w:t>
            </w:r>
          </w:p>
          <w:p w:rsidR="00FD74EB" w:rsidP="00FD74EB" w:rsidRDefault="00FD74EB" w14:paraId="0CBC98BD" w14:textId="77777777">
            <w:pPr>
              <w:pStyle w:val="Paragraphedeliste"/>
              <w:rPr>
                <w:sz w:val="20"/>
                <w:szCs w:val="20"/>
              </w:rPr>
            </w:pPr>
          </w:p>
          <w:p w:rsidRPr="005F332C" w:rsidR="00DD778D" w:rsidP="00DD778D" w:rsidRDefault="00DD778D" w14:paraId="4D63C220" w14:textId="47172A80">
            <w:pPr>
              <w:pStyle w:val="Paragraphedeliste"/>
              <w:jc w:val="right"/>
              <w:rPr>
                <w:sz w:val="20"/>
                <w:szCs w:val="20"/>
              </w:rPr>
            </w:pPr>
          </w:p>
        </w:tc>
      </w:tr>
    </w:tbl>
    <w:p w:rsidRPr="00EF6F94" w:rsidR="005F332C" w:rsidP="006939FD" w:rsidRDefault="005F332C" w14:paraId="7070D2BA" w14:textId="77777777">
      <w:pPr>
        <w:rPr>
          <w:sz w:val="22"/>
        </w:rPr>
      </w:pPr>
    </w:p>
    <w:p w:rsidR="00702099" w:rsidP="00C9514E" w:rsidRDefault="00EF6F94" w14:paraId="147FC562" w14:textId="03D7B58C">
      <w:pPr>
        <w:jc w:val="both"/>
        <w:rPr>
          <w:sz w:val="22"/>
        </w:rPr>
      </w:pPr>
      <w:r w:rsidRPr="00EF6F94">
        <w:rPr>
          <w:sz w:val="22"/>
        </w:rPr>
        <w:t xml:space="preserve">Toujours concernant l’aide aux personnes vulnérables, la </w:t>
      </w:r>
      <w:r>
        <w:rPr>
          <w:sz w:val="22"/>
        </w:rPr>
        <w:t xml:space="preserve">déclaration de réciprocité vient préciser certains grands jalons </w:t>
      </w:r>
      <w:r w:rsidR="00C9514E">
        <w:rPr>
          <w:sz w:val="22"/>
        </w:rPr>
        <w:t>de la feuille de route de la Table Québec</w:t>
      </w:r>
      <w:r w:rsidR="0091357D">
        <w:rPr>
          <w:sz w:val="22"/>
        </w:rPr>
        <w:t>-</w:t>
      </w:r>
      <w:r w:rsidR="00C9514E">
        <w:rPr>
          <w:sz w:val="22"/>
        </w:rPr>
        <w:t>Municipalités en itinérance (TQMI</w:t>
      </w:r>
      <w:r w:rsidR="002F4B0B">
        <w:rPr>
          <w:sz w:val="22"/>
        </w:rPr>
        <w:t>)</w:t>
      </w:r>
      <w:r w:rsidR="0091357D">
        <w:rPr>
          <w:sz w:val="22"/>
        </w:rPr>
        <w:t>.</w:t>
      </w:r>
      <w:r w:rsidR="002F4B0B">
        <w:rPr>
          <w:sz w:val="22"/>
        </w:rPr>
        <w:t xml:space="preserve"> </w:t>
      </w:r>
    </w:p>
    <w:p w:rsidR="00AC40E2" w:rsidP="00AC40E2" w:rsidRDefault="00AC40E2" w14:paraId="46AF466A" w14:textId="77777777">
      <w:pPr>
        <w:jc w:val="both"/>
        <w:rPr>
          <w:sz w:val="22"/>
        </w:rPr>
      </w:pPr>
    </w:p>
    <w:tbl>
      <w:tblPr>
        <w:tblStyle w:val="Grilledutableau"/>
        <w:tblW w:w="0" w:type="auto"/>
        <w:tblLook w:val="04A0" w:firstRow="1" w:lastRow="0" w:firstColumn="1" w:lastColumn="0" w:noHBand="0" w:noVBand="1"/>
      </w:tblPr>
      <w:tblGrid>
        <w:gridCol w:w="4364"/>
        <w:gridCol w:w="4365"/>
      </w:tblGrid>
      <w:tr w:rsidR="0091357D" w:rsidTr="00355E32" w14:paraId="507C49AF" w14:textId="77777777">
        <w:tc>
          <w:tcPr>
            <w:tcW w:w="8729" w:type="dxa"/>
            <w:gridSpan w:val="2"/>
          </w:tcPr>
          <w:p w:rsidRPr="00164441" w:rsidR="0091357D" w:rsidRDefault="0091357D" w14:paraId="66E3E95C" w14:textId="69F6AF5A">
            <w:pPr>
              <w:spacing w:after="160" w:line="259" w:lineRule="auto"/>
              <w:rPr>
                <w:b/>
                <w:bCs/>
                <w:sz w:val="22"/>
              </w:rPr>
            </w:pPr>
            <w:r w:rsidRPr="00164441">
              <w:rPr>
                <w:b/>
                <w:bCs/>
                <w:sz w:val="22"/>
              </w:rPr>
              <w:t>Aide aux personnes vulnérables</w:t>
            </w:r>
          </w:p>
        </w:tc>
      </w:tr>
      <w:tr w:rsidR="0091357D" w:rsidTr="0091357D" w14:paraId="72F1F0C2" w14:textId="77777777">
        <w:tc>
          <w:tcPr>
            <w:tcW w:w="4364" w:type="dxa"/>
          </w:tcPr>
          <w:p w:rsidRPr="00164441" w:rsidR="0091357D" w:rsidRDefault="0091357D" w14:paraId="4B23A18E" w14:textId="3EC2957F">
            <w:pPr>
              <w:spacing w:after="160" w:line="259" w:lineRule="auto"/>
              <w:rPr>
                <w:b/>
                <w:bCs/>
                <w:sz w:val="22"/>
              </w:rPr>
            </w:pPr>
            <w:r w:rsidRPr="00164441">
              <w:rPr>
                <w:b/>
                <w:bCs/>
                <w:sz w:val="22"/>
              </w:rPr>
              <w:t>Gouvernement du Québec</w:t>
            </w:r>
          </w:p>
        </w:tc>
        <w:tc>
          <w:tcPr>
            <w:tcW w:w="4365" w:type="dxa"/>
          </w:tcPr>
          <w:p w:rsidRPr="00164441" w:rsidR="0091357D" w:rsidRDefault="0091357D" w14:paraId="30F99C67" w14:textId="2F5F69A9">
            <w:pPr>
              <w:spacing w:after="160" w:line="259" w:lineRule="auto"/>
              <w:rPr>
                <w:b/>
                <w:bCs/>
                <w:sz w:val="22"/>
              </w:rPr>
            </w:pPr>
            <w:r w:rsidRPr="00164441">
              <w:rPr>
                <w:b/>
                <w:bCs/>
                <w:sz w:val="22"/>
              </w:rPr>
              <w:t>Gouvernements de proximité</w:t>
            </w:r>
          </w:p>
        </w:tc>
      </w:tr>
      <w:tr w:rsidR="0091357D" w:rsidTr="0091357D" w14:paraId="140B8978" w14:textId="77777777">
        <w:tc>
          <w:tcPr>
            <w:tcW w:w="4364" w:type="dxa"/>
          </w:tcPr>
          <w:p w:rsidRPr="00164441" w:rsidR="0091357D" w:rsidRDefault="0091357D" w14:paraId="46AE3E68" w14:textId="50C971DC">
            <w:pPr>
              <w:spacing w:after="160" w:line="259" w:lineRule="auto"/>
              <w:rPr>
                <w:b/>
                <w:bCs/>
                <w:sz w:val="22"/>
              </w:rPr>
            </w:pPr>
            <w:r w:rsidRPr="00164441">
              <w:rPr>
                <w:sz w:val="22"/>
              </w:rPr>
              <w:t>Prévoir des sommes supplémentaires pour financer des actions régionales intersectorielles en itinérance.</w:t>
            </w:r>
          </w:p>
        </w:tc>
        <w:tc>
          <w:tcPr>
            <w:tcW w:w="4365" w:type="dxa"/>
          </w:tcPr>
          <w:p w:rsidRPr="00164441" w:rsidR="0091357D" w:rsidRDefault="0091357D" w14:paraId="259D0668" w14:textId="139300FE">
            <w:pPr>
              <w:spacing w:after="160" w:line="259" w:lineRule="auto"/>
              <w:rPr>
                <w:b/>
                <w:bCs/>
                <w:sz w:val="22"/>
              </w:rPr>
            </w:pPr>
            <w:r w:rsidRPr="00164441">
              <w:rPr>
                <w:sz w:val="22"/>
              </w:rPr>
              <w:t>Participer aux rencontres locales et régionales, sous la responsabilité du réseau de la santé et des services sociaux, visant une meilleure concertation et une coordination des actions en itinérance</w:t>
            </w:r>
          </w:p>
        </w:tc>
      </w:tr>
      <w:tr w:rsidR="0091357D" w:rsidTr="0091357D" w14:paraId="3468412A" w14:textId="77777777">
        <w:tc>
          <w:tcPr>
            <w:tcW w:w="4364" w:type="dxa"/>
          </w:tcPr>
          <w:p w:rsidRPr="00164441" w:rsidR="0091357D" w:rsidRDefault="0091357D" w14:paraId="19A5713A" w14:textId="01BE3737">
            <w:pPr>
              <w:spacing w:after="160" w:line="259" w:lineRule="auto"/>
              <w:rPr>
                <w:b/>
                <w:bCs/>
                <w:sz w:val="22"/>
              </w:rPr>
            </w:pPr>
            <w:r w:rsidRPr="00164441">
              <w:rPr>
                <w:sz w:val="22"/>
              </w:rPr>
              <w:t>Établir les assises d’un nouveau partenariat, en déterminant notamment le mandat de la Table Québec-Municipalités en itinérance où seront discutés les enjeux en matière d’itinérance et les moyens à privilégier à court, moyen et long termes pour prévenir et réduire la problématique.</w:t>
            </w:r>
          </w:p>
        </w:tc>
        <w:tc>
          <w:tcPr>
            <w:tcW w:w="4365" w:type="dxa"/>
          </w:tcPr>
          <w:p w:rsidRPr="00164441" w:rsidR="0091357D" w:rsidRDefault="0091357D" w14:paraId="7AF56D1F" w14:textId="5E380CB6">
            <w:pPr>
              <w:spacing w:after="160" w:line="259" w:lineRule="auto"/>
              <w:rPr>
                <w:b/>
                <w:bCs/>
                <w:sz w:val="22"/>
              </w:rPr>
            </w:pPr>
            <w:r w:rsidRPr="00164441">
              <w:rPr>
                <w:sz w:val="22"/>
              </w:rPr>
              <w:t>Établir les assises d’un nouveau partenariat en contribuant à la détermination du mandat de la Table Québec-Municipalités en itinérance où seront discutés les enjeux en matière d’itinérance et les moyens à privilégier à court, moyen et long termes pour prévenir et réduire la problématique.</w:t>
            </w:r>
          </w:p>
        </w:tc>
      </w:tr>
    </w:tbl>
    <w:p w:rsidR="008C6209" w:rsidRDefault="008C6209" w14:paraId="17AA02F1" w14:textId="145A21C6">
      <w:pPr>
        <w:spacing w:after="160" w:line="259" w:lineRule="auto"/>
        <w:rPr>
          <w:b/>
          <w:bCs/>
          <w:szCs w:val="24"/>
        </w:rPr>
      </w:pPr>
    </w:p>
    <w:p w:rsidR="0091357D" w:rsidP="00AC40E2" w:rsidRDefault="0091357D" w14:paraId="73EB0F44" w14:textId="77777777">
      <w:pPr>
        <w:jc w:val="both"/>
        <w:rPr>
          <w:b/>
          <w:bCs/>
          <w:szCs w:val="24"/>
        </w:rPr>
      </w:pPr>
    </w:p>
    <w:p w:rsidR="0091357D" w:rsidP="00AC40E2" w:rsidRDefault="0091357D" w14:paraId="1059DFEC" w14:textId="77777777">
      <w:pPr>
        <w:jc w:val="both"/>
        <w:rPr>
          <w:b/>
          <w:bCs/>
          <w:szCs w:val="24"/>
        </w:rPr>
      </w:pPr>
    </w:p>
    <w:p w:rsidR="0091357D" w:rsidP="00AC40E2" w:rsidRDefault="0091357D" w14:paraId="07DCC153" w14:textId="77777777">
      <w:pPr>
        <w:jc w:val="both"/>
        <w:rPr>
          <w:b/>
          <w:bCs/>
          <w:szCs w:val="24"/>
        </w:rPr>
      </w:pPr>
    </w:p>
    <w:p w:rsidRPr="00AC40E2" w:rsidR="00AC40E2" w:rsidP="00AC40E2" w:rsidRDefault="00AC40E2" w14:paraId="26F7243C" w14:textId="462801E0">
      <w:pPr>
        <w:jc w:val="both"/>
        <w:rPr>
          <w:b/>
          <w:bCs/>
          <w:szCs w:val="24"/>
        </w:rPr>
      </w:pPr>
      <w:r w:rsidRPr="00AC40E2">
        <w:rPr>
          <w:b/>
          <w:bCs/>
          <w:szCs w:val="24"/>
        </w:rPr>
        <w:lastRenderedPageBreak/>
        <w:t>Gouvernance </w:t>
      </w:r>
    </w:p>
    <w:p w:rsidRPr="00AC40E2" w:rsidR="00C72AEB" w:rsidP="00AC40E2" w:rsidRDefault="00C72AEB" w14:paraId="18C3E61A" w14:textId="77777777">
      <w:pPr>
        <w:jc w:val="both"/>
        <w:rPr>
          <w:sz w:val="22"/>
        </w:rPr>
      </w:pPr>
    </w:p>
    <w:p w:rsidR="00FE7889" w:rsidP="00AC40E2" w:rsidRDefault="00FE7889" w14:paraId="443BB360" w14:textId="33D63BC9">
      <w:pPr>
        <w:jc w:val="both"/>
        <w:rPr>
          <w:sz w:val="22"/>
        </w:rPr>
      </w:pPr>
      <w:r w:rsidRPr="00AC40E2">
        <w:rPr>
          <w:sz w:val="22"/>
        </w:rPr>
        <w:t>La Table Québec</w:t>
      </w:r>
      <w:r w:rsidR="0010208B">
        <w:rPr>
          <w:sz w:val="22"/>
        </w:rPr>
        <w:t>-</w:t>
      </w:r>
      <w:r w:rsidRPr="00AC40E2">
        <w:rPr>
          <w:sz w:val="22"/>
        </w:rPr>
        <w:t xml:space="preserve">Municipalités en itinérance </w:t>
      </w:r>
      <w:r w:rsidR="00AD5746">
        <w:rPr>
          <w:sz w:val="22"/>
        </w:rPr>
        <w:t xml:space="preserve">(TQMI) </w:t>
      </w:r>
      <w:r w:rsidR="008330A5">
        <w:rPr>
          <w:sz w:val="22"/>
        </w:rPr>
        <w:t>s’</w:t>
      </w:r>
      <w:r w:rsidR="002B2844">
        <w:rPr>
          <w:sz w:val="22"/>
        </w:rPr>
        <w:t>inscrit</w:t>
      </w:r>
      <w:r w:rsidR="008330A5">
        <w:rPr>
          <w:sz w:val="22"/>
        </w:rPr>
        <w:t xml:space="preserve"> dans le cadre des travaux de</w:t>
      </w:r>
      <w:r w:rsidRPr="00AC40E2">
        <w:rPr>
          <w:sz w:val="22"/>
        </w:rPr>
        <w:t xml:space="preserve"> la Table interministérielle en santé mentale et en itinérance</w:t>
      </w:r>
      <w:r w:rsidR="00244C5A">
        <w:rPr>
          <w:sz w:val="22"/>
        </w:rPr>
        <w:t xml:space="preserve"> (TISMI)</w:t>
      </w:r>
      <w:r w:rsidRPr="00AC40E2">
        <w:rPr>
          <w:sz w:val="22"/>
        </w:rPr>
        <w:t xml:space="preserve"> qui est composé</w:t>
      </w:r>
      <w:r w:rsidR="00F10506">
        <w:rPr>
          <w:sz w:val="22"/>
        </w:rPr>
        <w:t>e</w:t>
      </w:r>
      <w:r w:rsidRPr="00AC40E2" w:rsidR="000757DC">
        <w:rPr>
          <w:sz w:val="22"/>
        </w:rPr>
        <w:t xml:space="preserve"> des sous-ministres adjoints, ou leur équivalent, des 23</w:t>
      </w:r>
      <w:r w:rsidR="00E92D19">
        <w:rPr>
          <w:sz w:val="22"/>
        </w:rPr>
        <w:t> </w:t>
      </w:r>
      <w:r w:rsidRPr="00AC40E2" w:rsidR="000757DC">
        <w:rPr>
          <w:sz w:val="22"/>
        </w:rPr>
        <w:t>ministères et organismes reconnaissant avoir une responsabilité à l’égard de ces enjeux</w:t>
      </w:r>
      <w:r w:rsidRPr="00AC40E2">
        <w:rPr>
          <w:sz w:val="22"/>
        </w:rPr>
        <w:t xml:space="preserve">. C’est </w:t>
      </w:r>
      <w:r w:rsidRPr="00AC40E2" w:rsidR="000757DC">
        <w:rPr>
          <w:sz w:val="22"/>
        </w:rPr>
        <w:t>toutefois le</w:t>
      </w:r>
      <w:r w:rsidRPr="00AC40E2">
        <w:rPr>
          <w:sz w:val="22"/>
        </w:rPr>
        <w:t xml:space="preserve"> comité de coordination qui veillera</w:t>
      </w:r>
      <w:r w:rsidRPr="00AC40E2" w:rsidR="000757DC">
        <w:rPr>
          <w:sz w:val="22"/>
        </w:rPr>
        <w:t xml:space="preserve"> </w:t>
      </w:r>
      <w:r w:rsidRPr="00AC40E2">
        <w:rPr>
          <w:sz w:val="22"/>
        </w:rPr>
        <w:t>au bon déroulement des travaux d</w:t>
      </w:r>
      <w:r w:rsidRPr="00AC40E2" w:rsidR="000757DC">
        <w:rPr>
          <w:sz w:val="22"/>
        </w:rPr>
        <w:t xml:space="preserve">e la </w:t>
      </w:r>
      <w:r w:rsidRPr="00AC40E2" w:rsidR="00F6159E">
        <w:rPr>
          <w:sz w:val="22"/>
        </w:rPr>
        <w:t>TQMI</w:t>
      </w:r>
      <w:r w:rsidRPr="00AC40E2">
        <w:rPr>
          <w:sz w:val="22"/>
        </w:rPr>
        <w:t xml:space="preserve">.   </w:t>
      </w:r>
    </w:p>
    <w:p w:rsidR="00244C5A" w:rsidP="00AC40E2" w:rsidRDefault="00244C5A" w14:paraId="18A9752D" w14:textId="77777777">
      <w:pPr>
        <w:jc w:val="both"/>
        <w:rPr>
          <w:sz w:val="22"/>
        </w:rPr>
      </w:pPr>
    </w:p>
    <w:p w:rsidR="00244C5A" w:rsidP="00AC40E2" w:rsidRDefault="00244C5A" w14:paraId="1B1C500A" w14:textId="3E66732B">
      <w:pPr>
        <w:jc w:val="both"/>
        <w:rPr>
          <w:sz w:val="22"/>
        </w:rPr>
      </w:pPr>
      <w:r>
        <w:rPr>
          <w:sz w:val="22"/>
        </w:rPr>
        <w:t xml:space="preserve">La structure de gouvernance de la TISMI peut être schématisée comme suit : </w:t>
      </w:r>
    </w:p>
    <w:p w:rsidR="00244C5A" w:rsidP="00AC40E2" w:rsidRDefault="00244C5A" w14:paraId="3BCB13DA" w14:textId="77777777">
      <w:pPr>
        <w:jc w:val="both"/>
        <w:rPr>
          <w:sz w:val="22"/>
        </w:rPr>
      </w:pPr>
    </w:p>
    <w:p w:rsidRPr="00AC40E2" w:rsidR="00244C5A" w:rsidP="00244C5A" w:rsidRDefault="00236160" w14:paraId="473BF90C" w14:textId="2F2F24B6">
      <w:pPr>
        <w:jc w:val="center"/>
        <w:rPr>
          <w:sz w:val="22"/>
        </w:rPr>
      </w:pPr>
      <w:r>
        <w:rPr>
          <w:noProof/>
          <w:sz w:val="22"/>
        </w:rPr>
        <w:drawing>
          <wp:inline distT="0" distB="0" distL="0" distR="0" wp14:anchorId="3EA01A1B" wp14:editId="340CAD3A">
            <wp:extent cx="6509212" cy="4562475"/>
            <wp:effectExtent l="0" t="0" r="6350" b="0"/>
            <wp:docPr id="4" name="Image 4" descr="Une image contenant texte, capture d’écran,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capture d’écran, Police, conception&#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6518979" cy="4569321"/>
                    </a:xfrm>
                    <a:prstGeom prst="rect">
                      <a:avLst/>
                    </a:prstGeom>
                  </pic:spPr>
                </pic:pic>
              </a:graphicData>
            </a:graphic>
          </wp:inline>
        </w:drawing>
      </w:r>
    </w:p>
    <w:p w:rsidR="00FE7889" w:rsidP="00FE7889" w:rsidRDefault="00FE7889" w14:paraId="415D3999" w14:textId="77777777">
      <w:pPr>
        <w:rPr>
          <w:b/>
          <w:bCs/>
        </w:rPr>
      </w:pPr>
    </w:p>
    <w:p w:rsidR="004638F0" w:rsidRDefault="004638F0" w14:paraId="35ECC4C2" w14:textId="4ABC9CD7">
      <w:pPr>
        <w:spacing w:after="160" w:line="259" w:lineRule="auto"/>
      </w:pPr>
      <w:r>
        <w:br w:type="page"/>
      </w:r>
    </w:p>
    <w:p w:rsidRPr="004638F0" w:rsidR="00184E5D" w:rsidP="006939FD" w:rsidRDefault="004638F0" w14:paraId="40D9B674" w14:textId="7EF582D2">
      <w:pPr>
        <w:rPr>
          <w:b/>
          <w:bCs/>
        </w:rPr>
      </w:pPr>
      <w:r w:rsidRPr="004638F0">
        <w:rPr>
          <w:b/>
          <w:bCs/>
        </w:rPr>
        <w:lastRenderedPageBreak/>
        <w:t>Mandat </w:t>
      </w:r>
    </w:p>
    <w:p w:rsidR="004638F0" w:rsidP="006939FD" w:rsidRDefault="004638F0" w14:paraId="305D513E" w14:textId="77777777"/>
    <w:p w:rsidR="00DE6C83" w:rsidP="00DE6C83" w:rsidRDefault="00DE6C83" w14:paraId="18A26E35" w14:textId="3CC050B5">
      <w:pPr>
        <w:rPr>
          <w:rStyle w:val="normaltextrun"/>
          <w:color w:val="000000"/>
          <w:sz w:val="22"/>
          <w:shd w:val="clear" w:color="auto" w:fill="FFFFFF"/>
        </w:rPr>
      </w:pPr>
      <w:r>
        <w:rPr>
          <w:rStyle w:val="normaltextrun"/>
          <w:color w:val="000000"/>
          <w:sz w:val="22"/>
          <w:shd w:val="clear" w:color="auto" w:fill="FFFFFF"/>
        </w:rPr>
        <w:t xml:space="preserve">La </w:t>
      </w:r>
      <w:r w:rsidRPr="00DE6C83">
        <w:rPr>
          <w:rStyle w:val="normaltextrun"/>
          <w:b/>
          <w:bCs/>
          <w:color w:val="000000"/>
          <w:sz w:val="22"/>
          <w:shd w:val="clear" w:color="auto" w:fill="FFFFFF"/>
        </w:rPr>
        <w:t>Table Québec</w:t>
      </w:r>
      <w:r w:rsidR="006A6EA4">
        <w:rPr>
          <w:rStyle w:val="normaltextrun"/>
          <w:b/>
          <w:bCs/>
          <w:color w:val="000000"/>
          <w:sz w:val="22"/>
          <w:shd w:val="clear" w:color="auto" w:fill="FFFFFF"/>
        </w:rPr>
        <w:t>-</w:t>
      </w:r>
      <w:r w:rsidRPr="00DE6C83">
        <w:rPr>
          <w:rStyle w:val="normaltextrun"/>
          <w:b/>
          <w:bCs/>
          <w:color w:val="000000"/>
          <w:sz w:val="22"/>
          <w:shd w:val="clear" w:color="auto" w:fill="FFFFFF"/>
        </w:rPr>
        <w:t>Municipalités en itinérance</w:t>
      </w:r>
      <w:r w:rsidRPr="00DE6C83">
        <w:rPr>
          <w:rStyle w:val="normaltextrun"/>
          <w:color w:val="000000"/>
          <w:sz w:val="22"/>
          <w:shd w:val="clear" w:color="auto" w:fill="FFFFFF"/>
        </w:rPr>
        <w:t xml:space="preserve"> a pour principal mandat de :</w:t>
      </w:r>
    </w:p>
    <w:p w:rsidRPr="00DE6C83" w:rsidR="00231A8C" w:rsidP="00DE6C83" w:rsidRDefault="00231A8C" w14:paraId="0514CA2F" w14:textId="77777777">
      <w:pPr>
        <w:rPr>
          <w:rStyle w:val="normaltextrun"/>
          <w:color w:val="000000"/>
          <w:sz w:val="22"/>
          <w:shd w:val="clear" w:color="auto" w:fill="FFFFFF"/>
        </w:rPr>
      </w:pPr>
    </w:p>
    <w:p w:rsidRPr="000C7A11" w:rsidR="00231A8C" w:rsidP="52525808" w:rsidRDefault="009C6866" w14:paraId="5B14CC47" w14:textId="61AC3E28" w14:noSpellErr="1">
      <w:pPr>
        <w:pStyle w:val="Paragraphedeliste"/>
        <w:numPr>
          <w:ilvl w:val="0"/>
          <w:numId w:val="4"/>
        </w:numPr>
        <w:jc w:val="both"/>
        <w:rPr>
          <w:rStyle w:val="normaltextrun"/>
          <w:color w:val="000000"/>
          <w:sz w:val="22"/>
          <w:szCs w:val="22"/>
          <w:shd w:val="clear" w:color="auto" w:fill="FFFFFF"/>
        </w:rPr>
      </w:pPr>
      <w:r w:rsidRPr="52525808" w:rsidR="009C6866">
        <w:rPr>
          <w:rStyle w:val="normaltextrun"/>
          <w:color w:val="000000"/>
          <w:sz w:val="22"/>
          <w:szCs w:val="22"/>
          <w:shd w:val="clear" w:color="auto" w:fill="FFFFFF"/>
        </w:rPr>
        <w:t>Consulter les municipalités</w:t>
      </w:r>
      <w:r w:rsidRPr="52525808" w:rsidR="00231A8C">
        <w:rPr>
          <w:rStyle w:val="normaltextrun"/>
          <w:color w:val="000000"/>
          <w:sz w:val="22"/>
          <w:szCs w:val="22"/>
          <w:shd w:val="clear" w:color="auto" w:fill="FFFFFF"/>
        </w:rPr>
        <w:t xml:space="preserve"> </w:t>
      </w:r>
      <w:r w:rsidRPr="52525808" w:rsidR="000633F9">
        <w:rPr>
          <w:rStyle w:val="normaltextrun"/>
          <w:color w:val="000000"/>
          <w:sz w:val="22"/>
          <w:szCs w:val="22"/>
          <w:shd w:val="clear" w:color="auto" w:fill="FFFFFF"/>
        </w:rPr>
        <w:t xml:space="preserve">sur les enjeux </w:t>
      </w:r>
      <w:r w:rsidRPr="52525808" w:rsidR="00387EF7">
        <w:rPr>
          <w:rStyle w:val="normaltextrun"/>
          <w:color w:val="000000"/>
          <w:sz w:val="22"/>
          <w:szCs w:val="22"/>
          <w:shd w:val="clear" w:color="auto" w:fill="FFFFFF"/>
        </w:rPr>
        <w:t>qu’elles rencontrent</w:t>
      </w:r>
      <w:r w:rsidRPr="52525808" w:rsidR="002374B2">
        <w:rPr>
          <w:rStyle w:val="normaltextrun"/>
          <w:color w:val="000000"/>
          <w:sz w:val="22"/>
          <w:szCs w:val="22"/>
          <w:shd w:val="clear" w:color="auto" w:fill="FFFFFF"/>
        </w:rPr>
        <w:t xml:space="preserve"> en regard de </w:t>
      </w:r>
      <w:r w:rsidRPr="52525808" w:rsidR="00DA58FA">
        <w:rPr>
          <w:sz w:val="22"/>
          <w:szCs w:val="22"/>
        </w:rPr>
        <w:t>la lutte à l’itinérance</w:t>
      </w:r>
      <w:r w:rsidRPr="52525808" w:rsidR="00DA58FA">
        <w:rPr>
          <w:rStyle w:val="normaltextrun"/>
          <w:color w:val="000000"/>
          <w:sz w:val="22"/>
          <w:szCs w:val="22"/>
          <w:shd w:val="clear" w:color="auto" w:fill="FFFFFF"/>
        </w:rPr>
        <w:t xml:space="preserve"> </w:t>
      </w:r>
      <w:r w:rsidRPr="52525808" w:rsidR="001F4FCA">
        <w:rPr>
          <w:rStyle w:val="normaltextrun"/>
          <w:color w:val="000000"/>
          <w:sz w:val="22"/>
          <w:szCs w:val="22"/>
          <w:shd w:val="clear" w:color="auto" w:fill="FFFFFF"/>
        </w:rPr>
        <w:t xml:space="preserve">afin de susciter la concertation et </w:t>
      </w:r>
      <w:r w:rsidRPr="52525808" w:rsidR="00BB06DD">
        <w:rPr>
          <w:rStyle w:val="normaltextrun"/>
          <w:color w:val="000000"/>
          <w:sz w:val="22"/>
          <w:szCs w:val="22"/>
          <w:shd w:val="clear" w:color="auto" w:fill="FFFFFF"/>
        </w:rPr>
        <w:t>leur participation</w:t>
      </w:r>
      <w:ins w:author="MAMH" w:date="2024-07-02T16:23:00Z" w:id="1856723171">
        <w:r w:rsidRPr="52525808" w:rsidR="00240279">
          <w:rPr>
            <w:rStyle w:val="normaltextrun"/>
            <w:color w:val="000000" w:themeColor="text1" w:themeTint="FF" w:themeShade="FF"/>
            <w:sz w:val="22"/>
            <w:szCs w:val="22"/>
          </w:rPr>
          <w:t>, et de tenir compte de leur réalité et avis dans les décisions gouvernementales</w:t>
        </w:r>
      </w:ins>
      <w:r w:rsidRPr="52525808" w:rsidR="00BB06DD">
        <w:rPr>
          <w:rStyle w:val="normaltextrun"/>
          <w:color w:val="000000"/>
          <w:sz w:val="22"/>
          <w:szCs w:val="22"/>
          <w:shd w:val="clear" w:color="auto" w:fill="FFFFFF"/>
        </w:rPr>
        <w:t>;</w:t>
      </w:r>
      <w:r w:rsidRPr="52525808" w:rsidR="002374B2">
        <w:rPr>
          <w:rStyle w:val="normaltextrun"/>
          <w:color w:val="000000"/>
          <w:sz w:val="22"/>
          <w:szCs w:val="22"/>
          <w:shd w:val="clear" w:color="auto" w:fill="FFFFFF"/>
        </w:rPr>
        <w:t xml:space="preserve"> </w:t>
      </w:r>
    </w:p>
    <w:p w:rsidRPr="00E4089F" w:rsidR="00231A8C" w:rsidP="52525808" w:rsidRDefault="005423CC" w14:paraId="458A468F" w14:textId="78F66A94" w14:noSpellErr="1">
      <w:pPr>
        <w:numPr>
          <w:ilvl w:val="0"/>
          <w:numId w:val="4"/>
        </w:numPr>
        <w:jc w:val="both"/>
        <w:rPr>
          <w:sz w:val="22"/>
          <w:szCs w:val="22"/>
        </w:rPr>
      </w:pPr>
      <w:r w:rsidRPr="52525808" w:rsidR="005423CC">
        <w:rPr>
          <w:sz w:val="22"/>
          <w:szCs w:val="22"/>
        </w:rPr>
        <w:t>Faire</w:t>
      </w:r>
      <w:r w:rsidRPr="52525808" w:rsidR="005423CC">
        <w:rPr>
          <w:sz w:val="22"/>
          <w:szCs w:val="22"/>
        </w:rPr>
        <w:t xml:space="preserve"> </w:t>
      </w:r>
      <w:r w:rsidRPr="52525808" w:rsidR="00761C6D">
        <w:rPr>
          <w:sz w:val="22"/>
          <w:szCs w:val="22"/>
        </w:rPr>
        <w:t xml:space="preserve">un </w:t>
      </w:r>
      <w:r w:rsidRPr="52525808" w:rsidR="00761C6D">
        <w:rPr>
          <w:sz w:val="22"/>
          <w:szCs w:val="22"/>
        </w:rPr>
        <w:t xml:space="preserve">état </w:t>
      </w:r>
      <w:r w:rsidRPr="52525808" w:rsidR="00766838">
        <w:rPr>
          <w:sz w:val="22"/>
          <w:szCs w:val="22"/>
        </w:rPr>
        <w:t>de la situation de l’itinérance au Québec</w:t>
      </w:r>
      <w:r w:rsidRPr="52525808" w:rsidR="00CB25F8">
        <w:rPr>
          <w:sz w:val="22"/>
          <w:szCs w:val="22"/>
        </w:rPr>
        <w:t xml:space="preserve"> et sensibiliser</w:t>
      </w:r>
      <w:r w:rsidRPr="52525808" w:rsidR="00761C6D">
        <w:rPr>
          <w:sz w:val="22"/>
          <w:szCs w:val="22"/>
        </w:rPr>
        <w:t xml:space="preserve"> tant les municipalités que les </w:t>
      </w:r>
      <w:r w:rsidRPr="52525808" w:rsidR="00E4089F">
        <w:rPr>
          <w:sz w:val="22"/>
          <w:szCs w:val="22"/>
        </w:rPr>
        <w:t>acteurs gouvernementaux</w:t>
      </w:r>
      <w:r w:rsidRPr="52525808" w:rsidR="00CB25F8">
        <w:rPr>
          <w:sz w:val="22"/>
          <w:szCs w:val="22"/>
        </w:rPr>
        <w:t xml:space="preserve"> sur certains enjeux</w:t>
      </w:r>
      <w:r w:rsidRPr="52525808" w:rsidR="00F9672A">
        <w:rPr>
          <w:sz w:val="22"/>
          <w:szCs w:val="22"/>
        </w:rPr>
        <w:t xml:space="preserve"> liés directement à l’itinérance ou </w:t>
      </w:r>
      <w:r w:rsidRPr="52525808" w:rsidR="00BB06DD">
        <w:rPr>
          <w:sz w:val="22"/>
          <w:szCs w:val="22"/>
        </w:rPr>
        <w:t>à</w:t>
      </w:r>
      <w:r w:rsidRPr="52525808" w:rsidR="00F9672A">
        <w:rPr>
          <w:sz w:val="22"/>
          <w:szCs w:val="22"/>
        </w:rPr>
        <w:t xml:space="preserve"> d’autres problématiques associées</w:t>
      </w:r>
      <w:r w:rsidRPr="52525808" w:rsidR="00BB06DD">
        <w:rPr>
          <w:sz w:val="22"/>
          <w:szCs w:val="22"/>
        </w:rPr>
        <w:t>;</w:t>
      </w:r>
    </w:p>
    <w:p w:rsidRPr="002F7162" w:rsidR="006F0D23" w:rsidP="52525808" w:rsidRDefault="0026617B" w14:paraId="0A52C369" w14:textId="3D9C940D" w14:noSpellErr="1">
      <w:pPr>
        <w:numPr>
          <w:ilvl w:val="0"/>
          <w:numId w:val="4"/>
        </w:numPr>
        <w:jc w:val="both"/>
        <w:rPr>
          <w:sz w:val="22"/>
          <w:szCs w:val="22"/>
        </w:rPr>
      </w:pPr>
      <w:r w:rsidRPr="52525808" w:rsidR="0026617B">
        <w:rPr>
          <w:sz w:val="22"/>
          <w:szCs w:val="22"/>
        </w:rPr>
        <w:t xml:space="preserve">Participer activement à la recherche de solutions et planifier leur mise en </w:t>
      </w:r>
      <w:r w:rsidRPr="52525808" w:rsidR="006F0D23">
        <w:rPr>
          <w:sz w:val="22"/>
          <w:szCs w:val="22"/>
        </w:rPr>
        <w:t>œuvre</w:t>
      </w:r>
      <w:r w:rsidRPr="52525808" w:rsidR="002F7162">
        <w:rPr>
          <w:sz w:val="22"/>
          <w:szCs w:val="22"/>
        </w:rPr>
        <w:t xml:space="preserve"> et leur suivi</w:t>
      </w:r>
      <w:r w:rsidRPr="52525808" w:rsidR="00D91C62">
        <w:rPr>
          <w:sz w:val="22"/>
          <w:szCs w:val="22"/>
        </w:rPr>
        <w:t xml:space="preserve"> en fonction de l’urgence de la situation</w:t>
      </w:r>
      <w:r w:rsidRPr="52525808" w:rsidR="0026617B">
        <w:rPr>
          <w:sz w:val="22"/>
          <w:szCs w:val="22"/>
        </w:rPr>
        <w:t xml:space="preserve">, </w:t>
      </w:r>
      <w:r w:rsidRPr="52525808" w:rsidR="00D91C62">
        <w:rPr>
          <w:sz w:val="22"/>
          <w:szCs w:val="22"/>
        </w:rPr>
        <w:t>selon l</w:t>
      </w:r>
      <w:r w:rsidRPr="52525808" w:rsidR="0026617B">
        <w:rPr>
          <w:sz w:val="22"/>
          <w:szCs w:val="22"/>
        </w:rPr>
        <w:t>es rôles et responsabilités de chacun</w:t>
      </w:r>
      <w:r w:rsidRPr="52525808" w:rsidR="00E14C5B">
        <w:rPr>
          <w:sz w:val="22"/>
          <w:szCs w:val="22"/>
        </w:rPr>
        <w:t>;</w:t>
      </w:r>
    </w:p>
    <w:p w:rsidRPr="00D91C62" w:rsidR="00F9672A" w:rsidP="52525808" w:rsidRDefault="00F9672A" w14:paraId="67A156F2" w14:textId="63B523EB" w14:noSpellErr="1">
      <w:pPr>
        <w:numPr>
          <w:ilvl w:val="0"/>
          <w:numId w:val="4"/>
        </w:numPr>
        <w:jc w:val="both"/>
        <w:rPr>
          <w:sz w:val="22"/>
          <w:szCs w:val="22"/>
        </w:rPr>
      </w:pPr>
      <w:r w:rsidRPr="52525808" w:rsidR="00F9672A">
        <w:rPr>
          <w:sz w:val="22"/>
          <w:szCs w:val="22"/>
        </w:rPr>
        <w:t xml:space="preserve">Adapter les </w:t>
      </w:r>
      <w:r w:rsidRPr="52525808" w:rsidR="00DA58FA">
        <w:rPr>
          <w:sz w:val="22"/>
          <w:szCs w:val="22"/>
        </w:rPr>
        <w:t xml:space="preserve">interventions publiques </w:t>
      </w:r>
      <w:r w:rsidRPr="52525808" w:rsidR="00F9672A">
        <w:rPr>
          <w:sz w:val="22"/>
          <w:szCs w:val="22"/>
        </w:rPr>
        <w:t>aux nouvelles réalités</w:t>
      </w:r>
      <w:r w:rsidRPr="52525808" w:rsidR="00DA58FA">
        <w:rPr>
          <w:sz w:val="22"/>
          <w:szCs w:val="22"/>
        </w:rPr>
        <w:t xml:space="preserve"> de l’itinérance</w:t>
      </w:r>
      <w:r w:rsidRPr="52525808" w:rsidR="00D91C62">
        <w:rPr>
          <w:sz w:val="22"/>
          <w:szCs w:val="22"/>
        </w:rPr>
        <w:t>;</w:t>
      </w:r>
    </w:p>
    <w:p w:rsidRPr="003C2E9C" w:rsidR="00F9672A" w:rsidP="007E4F80" w:rsidRDefault="00F9672A" w14:paraId="339162DF" w14:textId="406ADF5D">
      <w:pPr>
        <w:numPr>
          <w:ilvl w:val="0"/>
          <w:numId w:val="4"/>
        </w:numPr>
        <w:jc w:val="both"/>
        <w:rPr>
          <w:sz w:val="22"/>
        </w:rPr>
      </w:pPr>
      <w:r w:rsidRPr="003C2E9C">
        <w:rPr>
          <w:sz w:val="22"/>
        </w:rPr>
        <w:t>Encourager et permettre l’innovation</w:t>
      </w:r>
      <w:r w:rsidR="00E14C5B">
        <w:rPr>
          <w:sz w:val="22"/>
        </w:rPr>
        <w:t>.</w:t>
      </w:r>
    </w:p>
    <w:p w:rsidRPr="00F9672A" w:rsidR="00DE6C83" w:rsidP="007E4F80" w:rsidRDefault="00DE6C83" w14:paraId="3918CDA8" w14:textId="77777777">
      <w:pPr>
        <w:ind w:left="720"/>
        <w:jc w:val="both"/>
        <w:rPr>
          <w:sz w:val="22"/>
        </w:rPr>
      </w:pPr>
    </w:p>
    <w:p w:rsidRPr="00E031AC" w:rsidR="00E031AC" w:rsidP="007E4F80" w:rsidRDefault="00E031AC" w14:paraId="4B746FFB" w14:textId="1054681F">
      <w:pPr>
        <w:jc w:val="both"/>
        <w:rPr>
          <w:sz w:val="22"/>
        </w:rPr>
      </w:pPr>
      <w:r w:rsidRPr="00E031AC">
        <w:rPr>
          <w:sz w:val="22"/>
        </w:rPr>
        <w:t>Plus spécifiquement, les membres de la T</w:t>
      </w:r>
      <w:r w:rsidR="00AD5746">
        <w:rPr>
          <w:sz w:val="22"/>
        </w:rPr>
        <w:t xml:space="preserve">QMI </w:t>
      </w:r>
      <w:r w:rsidRPr="00E031AC">
        <w:rPr>
          <w:sz w:val="22"/>
        </w:rPr>
        <w:t xml:space="preserve">seront appelés </w:t>
      </w:r>
      <w:r w:rsidR="002F35AD">
        <w:rPr>
          <w:sz w:val="22"/>
        </w:rPr>
        <w:t xml:space="preserve">au cours des prochaines années </w:t>
      </w:r>
      <w:r w:rsidRPr="00E031AC">
        <w:rPr>
          <w:sz w:val="22"/>
        </w:rPr>
        <w:t>à</w:t>
      </w:r>
      <w:r w:rsidR="00B66905">
        <w:rPr>
          <w:sz w:val="22"/>
        </w:rPr>
        <w:t xml:space="preserve"> poursuivre </w:t>
      </w:r>
      <w:r w:rsidR="00307BF1">
        <w:rPr>
          <w:sz w:val="22"/>
        </w:rPr>
        <w:t>trois</w:t>
      </w:r>
      <w:r w:rsidR="00B66905">
        <w:rPr>
          <w:sz w:val="22"/>
        </w:rPr>
        <w:t xml:space="preserve"> objectifs</w:t>
      </w:r>
      <w:r w:rsidR="00416250">
        <w:rPr>
          <w:sz w:val="22"/>
        </w:rPr>
        <w:t xml:space="preserve"> desquels découlent différentes suggestions de travaux</w:t>
      </w:r>
      <w:r w:rsidR="000D59B1">
        <w:rPr>
          <w:sz w:val="22"/>
        </w:rPr>
        <w:t xml:space="preserve"> (liste non exhaustive)</w:t>
      </w:r>
      <w:r w:rsidRPr="00E031AC">
        <w:rPr>
          <w:sz w:val="22"/>
        </w:rPr>
        <w:t> :</w:t>
      </w:r>
    </w:p>
    <w:p w:rsidR="00C16E21" w:rsidP="007E4F80" w:rsidRDefault="00C16E21" w14:paraId="4332537E" w14:textId="77777777">
      <w:pPr>
        <w:jc w:val="both"/>
        <w:rPr>
          <w:sz w:val="22"/>
        </w:rPr>
      </w:pPr>
    </w:p>
    <w:p w:rsidRPr="00D377B9" w:rsidR="0026617B" w:rsidP="007E4F80" w:rsidRDefault="00B66905" w14:paraId="4E0E53D9" w14:textId="7A6FDD81">
      <w:pPr>
        <w:jc w:val="both"/>
        <w:rPr>
          <w:sz w:val="22"/>
        </w:rPr>
      </w:pPr>
      <w:r w:rsidRPr="00397F33">
        <w:rPr>
          <w:b/>
          <w:bCs/>
          <w:sz w:val="22"/>
        </w:rPr>
        <w:t>Objectif</w:t>
      </w:r>
      <w:r w:rsidR="00E92D19">
        <w:rPr>
          <w:b/>
          <w:bCs/>
          <w:sz w:val="22"/>
        </w:rPr>
        <w:t> </w:t>
      </w:r>
      <w:r w:rsidRPr="00397F33">
        <w:rPr>
          <w:b/>
          <w:bCs/>
          <w:sz w:val="22"/>
        </w:rPr>
        <w:t>1 :</w:t>
      </w:r>
      <w:r>
        <w:rPr>
          <w:sz w:val="22"/>
        </w:rPr>
        <w:t xml:space="preserve"> </w:t>
      </w:r>
      <w:r w:rsidRPr="0026617B" w:rsidR="0026617B">
        <w:rPr>
          <w:sz w:val="22"/>
        </w:rPr>
        <w:t xml:space="preserve">Développer une lecture commune des grands enjeux en matière d’itinérance au Québec et des défis spécifiques rencontrés </w:t>
      </w:r>
      <w:r w:rsidR="00673D93">
        <w:rPr>
          <w:sz w:val="22"/>
        </w:rPr>
        <w:t xml:space="preserve">tant </w:t>
      </w:r>
      <w:r w:rsidRPr="0026617B" w:rsidR="0026617B">
        <w:rPr>
          <w:sz w:val="22"/>
        </w:rPr>
        <w:t>par les municipalités</w:t>
      </w:r>
      <w:r w:rsidR="00673D93">
        <w:rPr>
          <w:sz w:val="22"/>
        </w:rPr>
        <w:t xml:space="preserve"> que par les personnes en situation d’itinérance et les autres citoyennes et citoyens</w:t>
      </w:r>
      <w:r w:rsidR="004B548E">
        <w:rPr>
          <w:sz w:val="22"/>
        </w:rPr>
        <w:t>.</w:t>
      </w:r>
    </w:p>
    <w:p w:rsidR="0026617B" w:rsidP="007E4F80" w:rsidRDefault="0026617B" w14:paraId="0021A8E7" w14:textId="77777777">
      <w:pPr>
        <w:jc w:val="both"/>
        <w:rPr>
          <w:sz w:val="22"/>
        </w:rPr>
      </w:pPr>
    </w:p>
    <w:p w:rsidRPr="00164441" w:rsidR="301252AD" w:rsidP="3F26597F" w:rsidRDefault="301252AD" w14:paraId="45F246BC" w14:textId="1552995D">
      <w:pPr>
        <w:spacing w:line="240" w:lineRule="exact"/>
        <w:ind w:left="387" w:hanging="387"/>
        <w:jc w:val="both"/>
        <w:rPr>
          <w:rStyle w:val="normaltextrun"/>
          <w:color w:val="000000" w:themeColor="text1"/>
          <w:sz w:val="22"/>
        </w:rPr>
      </w:pPr>
      <w:r w:rsidRPr="00164441">
        <w:rPr>
          <w:rStyle w:val="normaltextrun"/>
          <w:color w:val="000000" w:themeColor="text1"/>
          <w:sz w:val="22"/>
        </w:rPr>
        <w:t xml:space="preserve">Exemples de thématiques d'intérêt :  </w:t>
      </w:r>
    </w:p>
    <w:p w:rsidRPr="00135714" w:rsidR="301252AD" w:rsidP="52525808" w:rsidRDefault="301252AD" w14:paraId="03DDEF89" w14:textId="1AC18A08" w14:noSpellErr="1">
      <w:pPr>
        <w:spacing w:line="276" w:lineRule="auto"/>
        <w:rPr>
          <w:sz w:val="22"/>
          <w:szCs w:val="22"/>
        </w:rPr>
      </w:pPr>
      <w:r w:rsidRPr="52525808" w:rsidR="301252AD">
        <w:rPr>
          <w:rStyle w:val="normaltextrun"/>
          <w:color w:val="000000" w:themeColor="text1" w:themeTint="FF" w:themeShade="FF"/>
          <w:sz w:val="22"/>
          <w:szCs w:val="22"/>
        </w:rPr>
        <w:t xml:space="preserve">1.1 </w:t>
      </w:r>
      <w:r w:rsidRPr="52525808" w:rsidR="243F510F">
        <w:rPr>
          <w:rStyle w:val="normaltextrun"/>
          <w:color w:val="000000" w:themeColor="text1" w:themeTint="FF" w:themeShade="FF"/>
          <w:sz w:val="22"/>
          <w:szCs w:val="22"/>
        </w:rPr>
        <w:t xml:space="preserve">   </w:t>
      </w:r>
      <w:r w:rsidRPr="52525808" w:rsidR="243F510F">
        <w:rPr>
          <w:rStyle w:val="normaltextrun"/>
          <w:color w:val="000000" w:themeColor="text1" w:themeTint="FF" w:themeShade="FF"/>
          <w:sz w:val="22"/>
          <w:szCs w:val="22"/>
        </w:rPr>
        <w:t xml:space="preserve"> </w:t>
      </w:r>
      <w:r w:rsidRPr="52525808" w:rsidR="301252AD">
        <w:rPr>
          <w:rStyle w:val="normaltextrun"/>
          <w:color w:val="000000" w:themeColor="text1" w:themeTint="FF" w:themeShade="FF"/>
          <w:sz w:val="22"/>
          <w:szCs w:val="22"/>
        </w:rPr>
        <w:t>Définition des rôles et des responsabilités en matière d’itinérance</w:t>
      </w:r>
      <w:r w:rsidR="00B204BB">
        <w:rPr/>
        <w:t xml:space="preserve"> </w:t>
      </w:r>
      <w:r w:rsidRPr="52525808" w:rsidR="00B204BB">
        <w:rPr>
          <w:sz w:val="22"/>
          <w:szCs w:val="22"/>
        </w:rPr>
        <w:t>dans une perspective de complémentarité</w:t>
      </w:r>
      <w:r w:rsidRPr="52525808" w:rsidR="004F71E4">
        <w:rPr>
          <w:sz w:val="22"/>
          <w:szCs w:val="22"/>
        </w:rPr>
        <w:t>.</w:t>
      </w:r>
    </w:p>
    <w:p w:rsidRPr="005023BC" w:rsidR="301252AD" w:rsidP="52525808" w:rsidRDefault="301252AD" w14:paraId="73665860" w14:textId="0DD92648" w14:noSpellErr="1">
      <w:pPr>
        <w:jc w:val="both"/>
        <w:rPr>
          <w:rStyle w:val="normaltextrun"/>
          <w:color w:val="000000" w:themeColor="text1"/>
          <w:sz w:val="22"/>
          <w:szCs w:val="22"/>
        </w:rPr>
      </w:pPr>
      <w:r w:rsidRPr="52525808" w:rsidR="301252AD">
        <w:rPr>
          <w:rStyle w:val="normaltextrun"/>
          <w:color w:val="000000" w:themeColor="text1" w:themeTint="FF" w:themeShade="FF"/>
          <w:sz w:val="22"/>
          <w:szCs w:val="22"/>
        </w:rPr>
        <w:t xml:space="preserve">1.2 </w:t>
      </w:r>
      <w:r w:rsidRPr="52525808" w:rsidR="6305F856">
        <w:rPr>
          <w:rStyle w:val="normaltextrun"/>
          <w:color w:val="000000" w:themeColor="text1" w:themeTint="FF" w:themeShade="FF"/>
          <w:sz w:val="22"/>
          <w:szCs w:val="22"/>
        </w:rPr>
        <w:t xml:space="preserve">    </w:t>
      </w:r>
      <w:r w:rsidRPr="52525808" w:rsidR="301252AD">
        <w:rPr>
          <w:rStyle w:val="normaltextrun"/>
          <w:color w:val="000000" w:themeColor="text1" w:themeTint="FF" w:themeShade="FF"/>
          <w:sz w:val="22"/>
          <w:szCs w:val="22"/>
        </w:rPr>
        <w:t>Campements des personnes en situation d’itinérance et installations sanitaires</w:t>
      </w:r>
      <w:r w:rsidRPr="52525808" w:rsidR="004F71E4">
        <w:rPr>
          <w:rStyle w:val="normaltextrun"/>
          <w:color w:val="000000" w:themeColor="text1" w:themeTint="FF" w:themeShade="FF"/>
          <w:sz w:val="22"/>
          <w:szCs w:val="22"/>
        </w:rPr>
        <w:t>.</w:t>
      </w:r>
    </w:p>
    <w:p w:rsidRPr="005023BC" w:rsidR="301252AD" w:rsidP="52525808" w:rsidRDefault="301252AD" w14:paraId="59AEED3D" w14:textId="7D71D745" w14:noSpellErr="1">
      <w:pPr>
        <w:jc w:val="both"/>
        <w:rPr>
          <w:rStyle w:val="normaltextrun"/>
          <w:color w:val="000000" w:themeColor="text1"/>
          <w:sz w:val="22"/>
          <w:szCs w:val="22"/>
        </w:rPr>
      </w:pPr>
      <w:r w:rsidRPr="52525808" w:rsidR="301252AD">
        <w:rPr>
          <w:rStyle w:val="normaltextrun"/>
          <w:color w:val="000000" w:themeColor="text1" w:themeTint="FF" w:themeShade="FF"/>
          <w:sz w:val="22"/>
          <w:szCs w:val="22"/>
        </w:rPr>
        <w:t xml:space="preserve">1.3 </w:t>
      </w:r>
      <w:r w:rsidRPr="52525808" w:rsidR="63917E49">
        <w:rPr>
          <w:rStyle w:val="normaltextrun"/>
          <w:color w:val="000000" w:themeColor="text1" w:themeTint="FF" w:themeShade="FF"/>
          <w:sz w:val="22"/>
          <w:szCs w:val="22"/>
        </w:rPr>
        <w:t xml:space="preserve">    </w:t>
      </w:r>
      <w:r w:rsidRPr="52525808" w:rsidR="301252AD">
        <w:rPr>
          <w:rStyle w:val="normaltextrun"/>
          <w:color w:val="000000" w:themeColor="text1" w:themeTint="FF" w:themeShade="FF"/>
          <w:sz w:val="22"/>
          <w:szCs w:val="22"/>
        </w:rPr>
        <w:t>Sécurité des personnes en situation d’itinérance</w:t>
      </w:r>
      <w:r w:rsidRPr="52525808" w:rsidR="004F71E4">
        <w:rPr>
          <w:rStyle w:val="normaltextrun"/>
          <w:color w:val="000000" w:themeColor="text1" w:themeTint="FF" w:themeShade="FF"/>
          <w:sz w:val="22"/>
          <w:szCs w:val="22"/>
        </w:rPr>
        <w:t>.</w:t>
      </w:r>
    </w:p>
    <w:p w:rsidR="00A121E7" w:rsidP="52525808" w:rsidRDefault="301252AD" w14:paraId="72E7B0EF" w14:textId="135C6157" w14:noSpellErr="1">
      <w:pPr>
        <w:jc w:val="both"/>
        <w:rPr>
          <w:rStyle w:val="normaltextrun"/>
          <w:color w:val="000000" w:themeColor="text1"/>
          <w:sz w:val="22"/>
          <w:szCs w:val="22"/>
        </w:rPr>
      </w:pPr>
      <w:r w:rsidRPr="52525808" w:rsidR="301252AD">
        <w:rPr>
          <w:rStyle w:val="normaltextrun"/>
          <w:color w:val="000000" w:themeColor="text1" w:themeTint="FF" w:themeShade="FF"/>
          <w:sz w:val="22"/>
          <w:szCs w:val="22"/>
        </w:rPr>
        <w:t xml:space="preserve">1.4 </w:t>
      </w:r>
      <w:r w:rsidRPr="52525808" w:rsidR="19F2C3AF">
        <w:rPr>
          <w:rStyle w:val="normaltextrun"/>
          <w:color w:val="000000" w:themeColor="text1" w:themeTint="FF" w:themeShade="FF"/>
          <w:sz w:val="22"/>
          <w:szCs w:val="22"/>
        </w:rPr>
        <w:t xml:space="preserve">  </w:t>
      </w:r>
      <w:r w:rsidRPr="52525808" w:rsidR="5F98F12A">
        <w:rPr>
          <w:rStyle w:val="normaltextrun"/>
          <w:color w:val="000000" w:themeColor="text1" w:themeTint="FF" w:themeShade="FF"/>
          <w:sz w:val="22"/>
          <w:szCs w:val="22"/>
        </w:rPr>
        <w:t xml:space="preserve">  </w:t>
      </w:r>
      <w:r w:rsidRPr="52525808" w:rsidR="0088557B">
        <w:rPr>
          <w:rStyle w:val="normaltextrun"/>
          <w:color w:val="000000" w:themeColor="text1" w:themeTint="FF" w:themeShade="FF"/>
          <w:sz w:val="22"/>
          <w:szCs w:val="22"/>
        </w:rPr>
        <w:t xml:space="preserve">Cohabitation et acceptabilité </w:t>
      </w:r>
      <w:r w:rsidRPr="52525808" w:rsidR="301252AD">
        <w:rPr>
          <w:rStyle w:val="normaltextrun"/>
          <w:color w:val="000000" w:themeColor="text1" w:themeTint="FF" w:themeShade="FF"/>
          <w:sz w:val="22"/>
          <w:szCs w:val="22"/>
        </w:rPr>
        <w:t xml:space="preserve">des personnes en situation d’itinérance dans les espaces publics </w:t>
      </w:r>
      <w:r w:rsidRPr="52525808" w:rsidR="0088557B">
        <w:rPr>
          <w:rStyle w:val="normaltextrun"/>
          <w:color w:val="000000" w:themeColor="text1" w:themeTint="FF" w:themeShade="FF"/>
          <w:sz w:val="22"/>
          <w:szCs w:val="22"/>
        </w:rPr>
        <w:t>par les autres citoyens</w:t>
      </w:r>
      <w:r w:rsidRPr="52525808" w:rsidR="00DA58FA">
        <w:rPr>
          <w:rStyle w:val="normaltextrun"/>
          <w:color w:val="000000" w:themeColor="text1" w:themeTint="FF" w:themeShade="FF"/>
          <w:sz w:val="22"/>
          <w:szCs w:val="22"/>
        </w:rPr>
        <w:t xml:space="preserve"> </w:t>
      </w:r>
      <w:r w:rsidRPr="52525808" w:rsidR="301252AD">
        <w:rPr>
          <w:rStyle w:val="normaltextrun"/>
          <w:color w:val="000000" w:themeColor="text1" w:themeTint="FF" w:themeShade="FF"/>
          <w:sz w:val="22"/>
          <w:szCs w:val="22"/>
        </w:rPr>
        <w:t>et activités de sensibilisation</w:t>
      </w:r>
      <w:r w:rsidRPr="52525808" w:rsidR="004F71E4">
        <w:rPr>
          <w:rStyle w:val="normaltextrun"/>
          <w:color w:val="000000" w:themeColor="text1" w:themeTint="FF" w:themeShade="FF"/>
          <w:sz w:val="22"/>
          <w:szCs w:val="22"/>
        </w:rPr>
        <w:t>.</w:t>
      </w:r>
      <w:r w:rsidRPr="52525808" w:rsidR="301252AD">
        <w:rPr>
          <w:rStyle w:val="normaltextrun"/>
          <w:color w:val="000000" w:themeColor="text1" w:themeTint="FF" w:themeShade="FF"/>
          <w:sz w:val="22"/>
          <w:szCs w:val="22"/>
        </w:rPr>
        <w:t xml:space="preserve"> </w:t>
      </w:r>
    </w:p>
    <w:p w:rsidR="301252AD" w:rsidP="52525808" w:rsidRDefault="301252AD" w14:paraId="13BE2AF3" w14:textId="5A0F06F8" w14:noSpellErr="1">
      <w:pPr>
        <w:jc w:val="both"/>
        <w:rPr>
          <w:rStyle w:val="normaltextrun"/>
          <w:color w:val="000000" w:themeColor="text1"/>
          <w:sz w:val="22"/>
          <w:szCs w:val="22"/>
        </w:rPr>
      </w:pPr>
      <w:r w:rsidRPr="52525808" w:rsidR="301252AD">
        <w:rPr>
          <w:rStyle w:val="normaltextrun"/>
          <w:color w:val="000000" w:themeColor="text1" w:themeTint="FF" w:themeShade="FF"/>
          <w:sz w:val="22"/>
          <w:szCs w:val="22"/>
        </w:rPr>
        <w:t xml:space="preserve">1.5 </w:t>
      </w:r>
      <w:r w:rsidRPr="52525808" w:rsidR="00A121E7">
        <w:rPr>
          <w:rStyle w:val="normaltextrun"/>
          <w:color w:val="000000" w:themeColor="text1" w:themeTint="FF" w:themeShade="FF"/>
          <w:sz w:val="22"/>
          <w:szCs w:val="22"/>
        </w:rPr>
        <w:t>Accompagnement des personnes en situation d'itinérance par les organismes municipaux, communautaires et du réseau de la santé</w:t>
      </w:r>
      <w:r w:rsidRPr="52525808" w:rsidR="004F71E4">
        <w:rPr>
          <w:rStyle w:val="normaltextrun"/>
          <w:color w:val="000000" w:themeColor="text1" w:themeTint="FF" w:themeShade="FF"/>
          <w:sz w:val="22"/>
          <w:szCs w:val="22"/>
        </w:rPr>
        <w:t>.</w:t>
      </w:r>
    </w:p>
    <w:p w:rsidRPr="000C7A11" w:rsidR="0088557B" w:rsidP="52525808" w:rsidRDefault="0088557B" w14:paraId="7A171D5B" w14:textId="0D8B330F" w14:noSpellErr="1">
      <w:pPr>
        <w:rPr>
          <w:rStyle w:val="normaltextrun"/>
          <w:color w:val="000000" w:themeColor="text1"/>
          <w:sz w:val="22"/>
          <w:szCs w:val="22"/>
        </w:rPr>
      </w:pPr>
      <w:r w:rsidRPr="52525808" w:rsidR="0088557B">
        <w:rPr>
          <w:rStyle w:val="normaltextrun"/>
          <w:color w:val="000000" w:themeColor="text1" w:themeTint="FF" w:themeShade="FF"/>
          <w:sz w:val="22"/>
          <w:szCs w:val="22"/>
        </w:rPr>
        <w:t>1.6 Disponibilité de services culturellement adaptés pour les personnes autochtones et les nouveaux arrivants</w:t>
      </w:r>
      <w:r w:rsidRPr="52525808" w:rsidR="004F71E4">
        <w:rPr>
          <w:rStyle w:val="normaltextrun"/>
          <w:color w:val="000000" w:themeColor="text1" w:themeTint="FF" w:themeShade="FF"/>
          <w:sz w:val="22"/>
          <w:szCs w:val="22"/>
        </w:rPr>
        <w:t>.</w:t>
      </w:r>
    </w:p>
    <w:p w:rsidRPr="0088557B" w:rsidR="0088557B" w:rsidP="52525808" w:rsidRDefault="0088557B" w14:paraId="559CC0C1" w14:textId="30328D8F" w14:noSpellErr="1">
      <w:pPr>
        <w:rPr>
          <w:color w:val="000000" w:themeColor="text1"/>
          <w:sz w:val="22"/>
          <w:szCs w:val="22"/>
        </w:rPr>
      </w:pPr>
      <w:r w:rsidRPr="52525808" w:rsidR="0088557B">
        <w:rPr>
          <w:rStyle w:val="normaltextrun"/>
          <w:color w:val="000000" w:themeColor="text1" w:themeTint="FF" w:themeShade="FF"/>
          <w:sz w:val="22"/>
          <w:szCs w:val="22"/>
        </w:rPr>
        <w:t xml:space="preserve">1.7 </w:t>
      </w:r>
      <w:r w:rsidRPr="52525808" w:rsidR="0088557B">
        <w:rPr>
          <w:color w:val="000000" w:themeColor="text1" w:themeTint="FF" w:themeShade="FF"/>
          <w:sz w:val="22"/>
          <w:szCs w:val="22"/>
        </w:rPr>
        <w:t>Capacité des organismes du milieu à répondre à la demande en matière d’itinérance</w:t>
      </w:r>
      <w:r w:rsidRPr="52525808" w:rsidR="004F71E4">
        <w:rPr>
          <w:color w:val="000000" w:themeColor="text1" w:themeTint="FF" w:themeShade="FF"/>
          <w:sz w:val="22"/>
          <w:szCs w:val="22"/>
        </w:rPr>
        <w:t>.</w:t>
      </w:r>
    </w:p>
    <w:p w:rsidR="3F26597F" w:rsidP="3F26597F" w:rsidRDefault="3F26597F" w14:paraId="2BFD611B" w14:textId="2C0F3708">
      <w:pPr>
        <w:jc w:val="both"/>
        <w:rPr>
          <w:sz w:val="22"/>
        </w:rPr>
      </w:pPr>
    </w:p>
    <w:p w:rsidR="3F26597F" w:rsidP="3F26597F" w:rsidRDefault="3F26597F" w14:paraId="5E8477CE" w14:textId="4887107F">
      <w:pPr>
        <w:jc w:val="both"/>
        <w:rPr>
          <w:sz w:val="22"/>
        </w:rPr>
      </w:pPr>
    </w:p>
    <w:p w:rsidR="0026617B" w:rsidP="000D59B1" w:rsidRDefault="00397F33" w14:paraId="7A7BAF5F" w14:textId="0591DA58">
      <w:pPr>
        <w:jc w:val="both"/>
        <w:rPr>
          <w:sz w:val="22"/>
        </w:rPr>
      </w:pPr>
      <w:r w:rsidRPr="00397F33">
        <w:rPr>
          <w:b/>
          <w:bCs/>
          <w:sz w:val="22"/>
        </w:rPr>
        <w:t>Objectif</w:t>
      </w:r>
      <w:r w:rsidR="00E92D19">
        <w:rPr>
          <w:b/>
          <w:bCs/>
          <w:sz w:val="22"/>
        </w:rPr>
        <w:t> </w:t>
      </w:r>
      <w:r w:rsidRPr="00397F33">
        <w:rPr>
          <w:b/>
          <w:bCs/>
          <w:sz w:val="22"/>
        </w:rPr>
        <w:t>2 :</w:t>
      </w:r>
      <w:r>
        <w:rPr>
          <w:sz w:val="22"/>
        </w:rPr>
        <w:t xml:space="preserve"> </w:t>
      </w:r>
      <w:r w:rsidRPr="0026617B" w:rsidR="0026617B">
        <w:rPr>
          <w:sz w:val="22"/>
        </w:rPr>
        <w:t xml:space="preserve">Favoriser une meilleure coordination des actions </w:t>
      </w:r>
      <w:r w:rsidR="00A44544">
        <w:rPr>
          <w:sz w:val="22"/>
        </w:rPr>
        <w:t>inscrites dans le Plan d’action interministériel en itinérance</w:t>
      </w:r>
      <w:r w:rsidR="00E92D19">
        <w:rPr>
          <w:sz w:val="22"/>
        </w:rPr>
        <w:t> </w:t>
      </w:r>
      <w:r w:rsidR="00A44544">
        <w:rPr>
          <w:sz w:val="22"/>
        </w:rPr>
        <w:t xml:space="preserve">2021-2026 </w:t>
      </w:r>
      <w:r w:rsidRPr="0026617B" w:rsidR="0026617B">
        <w:rPr>
          <w:sz w:val="22"/>
        </w:rPr>
        <w:t>et une optimisation des ressources disponibles.</w:t>
      </w:r>
    </w:p>
    <w:p w:rsidR="00DA5A7C" w:rsidP="000D59B1" w:rsidRDefault="00DA5A7C" w14:paraId="15E5D1CD" w14:textId="77777777">
      <w:pPr>
        <w:pStyle w:val="Paragraphedeliste"/>
        <w:ind w:left="0"/>
        <w:jc w:val="both"/>
      </w:pPr>
    </w:p>
    <w:p w:rsidRPr="000645F9" w:rsidR="005658F4" w:rsidP="3F26597F" w:rsidRDefault="35E67DD5" w14:paraId="5E48F99C" w14:textId="41C5BC05">
      <w:pPr>
        <w:jc w:val="both"/>
        <w:rPr>
          <w:sz w:val="22"/>
        </w:rPr>
      </w:pPr>
      <w:r w:rsidRPr="3F26597F">
        <w:rPr>
          <w:sz w:val="22"/>
        </w:rPr>
        <w:t>Exemples de m</w:t>
      </w:r>
      <w:r w:rsidRPr="3F26597F" w:rsidR="005658F4">
        <w:rPr>
          <w:sz w:val="22"/>
        </w:rPr>
        <w:t xml:space="preserve">oyens : </w:t>
      </w:r>
    </w:p>
    <w:p w:rsidRPr="00A121E7" w:rsidR="00DA5A7C" w:rsidP="52525808" w:rsidRDefault="005658F4" w14:paraId="3BBEC419" w14:textId="7CB35733" w14:noSpellErr="1">
      <w:pPr>
        <w:jc w:val="both"/>
        <w:rPr>
          <w:rStyle w:val="normaltextrun"/>
          <w:color w:val="000000" w:themeColor="text1"/>
          <w:sz w:val="22"/>
          <w:szCs w:val="22"/>
        </w:rPr>
      </w:pPr>
      <w:r w:rsidRPr="52525808" w:rsidR="005658F4">
        <w:rPr>
          <w:rStyle w:val="normaltextrun"/>
          <w:color w:val="000000" w:themeColor="text1" w:themeTint="FF" w:themeShade="FF"/>
          <w:sz w:val="22"/>
          <w:szCs w:val="22"/>
        </w:rPr>
        <w:t xml:space="preserve">2.1 Participer activement </w:t>
      </w:r>
      <w:r w:rsidRPr="52525808" w:rsidR="00332A6B">
        <w:rPr>
          <w:rStyle w:val="normaltextrun"/>
          <w:color w:val="000000" w:themeColor="text1" w:themeTint="FF" w:themeShade="FF"/>
          <w:sz w:val="22"/>
          <w:szCs w:val="22"/>
        </w:rPr>
        <w:t xml:space="preserve">aux </w:t>
      </w:r>
      <w:r w:rsidRPr="52525808" w:rsidR="00FD6B63">
        <w:rPr>
          <w:rStyle w:val="normaltextrun"/>
          <w:color w:val="000000" w:themeColor="text1" w:themeTint="FF" w:themeShade="FF"/>
          <w:sz w:val="22"/>
          <w:szCs w:val="22"/>
        </w:rPr>
        <w:t>coordination</w:t>
      </w:r>
      <w:r w:rsidRPr="52525808" w:rsidR="00332A6B">
        <w:rPr>
          <w:rStyle w:val="normaltextrun"/>
          <w:color w:val="000000" w:themeColor="text1" w:themeTint="FF" w:themeShade="FF"/>
          <w:sz w:val="22"/>
          <w:szCs w:val="22"/>
        </w:rPr>
        <w:t>s</w:t>
      </w:r>
      <w:r w:rsidRPr="52525808" w:rsidR="00FD6B63">
        <w:rPr>
          <w:rStyle w:val="normaltextrun"/>
          <w:color w:val="000000" w:themeColor="text1" w:themeTint="FF" w:themeShade="FF"/>
          <w:sz w:val="22"/>
          <w:szCs w:val="22"/>
        </w:rPr>
        <w:t xml:space="preserve"> intersectorielle</w:t>
      </w:r>
      <w:r w:rsidRPr="52525808" w:rsidR="00332A6B">
        <w:rPr>
          <w:rStyle w:val="normaltextrun"/>
          <w:color w:val="000000" w:themeColor="text1" w:themeTint="FF" w:themeShade="FF"/>
          <w:sz w:val="22"/>
          <w:szCs w:val="22"/>
        </w:rPr>
        <w:t>s</w:t>
      </w:r>
      <w:r w:rsidRPr="52525808" w:rsidR="00FD6B63">
        <w:rPr>
          <w:rStyle w:val="normaltextrun"/>
          <w:color w:val="000000" w:themeColor="text1" w:themeTint="FF" w:themeShade="FF"/>
          <w:sz w:val="22"/>
          <w:szCs w:val="22"/>
        </w:rPr>
        <w:t xml:space="preserve"> en itinérance </w:t>
      </w:r>
      <w:r w:rsidRPr="52525808" w:rsidR="00332A6B">
        <w:rPr>
          <w:rStyle w:val="normaltextrun"/>
          <w:color w:val="000000" w:themeColor="text1" w:themeTint="FF" w:themeShade="FF"/>
          <w:sz w:val="22"/>
          <w:szCs w:val="22"/>
        </w:rPr>
        <w:t>mise</w:t>
      </w:r>
      <w:r w:rsidRPr="52525808" w:rsidR="00363F3B">
        <w:rPr>
          <w:rStyle w:val="normaltextrun"/>
          <w:color w:val="000000" w:themeColor="text1" w:themeTint="FF" w:themeShade="FF"/>
          <w:sz w:val="22"/>
          <w:szCs w:val="22"/>
        </w:rPr>
        <w:t>s</w:t>
      </w:r>
      <w:r w:rsidRPr="52525808" w:rsidR="00332A6B">
        <w:rPr>
          <w:rStyle w:val="normaltextrun"/>
          <w:color w:val="000000" w:themeColor="text1" w:themeTint="FF" w:themeShade="FF"/>
          <w:sz w:val="22"/>
          <w:szCs w:val="22"/>
        </w:rPr>
        <w:t xml:space="preserve"> en place </w:t>
      </w:r>
      <w:r w:rsidRPr="52525808" w:rsidR="00FD6B63">
        <w:rPr>
          <w:rStyle w:val="normaltextrun"/>
          <w:color w:val="000000" w:themeColor="text1" w:themeTint="FF" w:themeShade="FF"/>
          <w:sz w:val="22"/>
          <w:szCs w:val="22"/>
        </w:rPr>
        <w:t>à l’échelle lo</w:t>
      </w:r>
      <w:r w:rsidRPr="52525808" w:rsidR="00FD6B63">
        <w:rPr>
          <w:rStyle w:val="normaltextrun"/>
          <w:color w:val="000000" w:themeColor="text1" w:themeTint="FF" w:themeShade="FF"/>
          <w:sz w:val="22"/>
          <w:szCs w:val="22"/>
        </w:rPr>
        <w:t>cale et régionale</w:t>
      </w:r>
      <w:r w:rsidRPr="52525808" w:rsidR="00332A6B">
        <w:rPr>
          <w:rStyle w:val="normaltextrun"/>
          <w:color w:val="000000" w:themeColor="text1" w:themeTint="FF" w:themeShade="FF"/>
          <w:sz w:val="22"/>
          <w:szCs w:val="22"/>
        </w:rPr>
        <w:t xml:space="preserve"> </w:t>
      </w:r>
      <w:r w:rsidRPr="52525808" w:rsidR="00BF1150">
        <w:rPr>
          <w:rStyle w:val="normaltextrun"/>
          <w:color w:val="000000" w:themeColor="text1" w:themeTint="FF" w:themeShade="FF"/>
          <w:sz w:val="22"/>
          <w:szCs w:val="22"/>
        </w:rPr>
        <w:t>et animé</w:t>
      </w:r>
      <w:r w:rsidRPr="52525808" w:rsidR="001D101A">
        <w:rPr>
          <w:rStyle w:val="normaltextrun"/>
          <w:color w:val="000000" w:themeColor="text1" w:themeTint="FF" w:themeShade="FF"/>
          <w:sz w:val="22"/>
          <w:szCs w:val="22"/>
        </w:rPr>
        <w:t>e</w:t>
      </w:r>
      <w:r w:rsidRPr="52525808" w:rsidR="00363F3B">
        <w:rPr>
          <w:rStyle w:val="normaltextrun"/>
          <w:color w:val="000000" w:themeColor="text1" w:themeTint="FF" w:themeShade="FF"/>
          <w:sz w:val="22"/>
          <w:szCs w:val="22"/>
        </w:rPr>
        <w:t>s</w:t>
      </w:r>
      <w:r w:rsidRPr="52525808" w:rsidR="00BF1150">
        <w:rPr>
          <w:rStyle w:val="normaltextrun"/>
          <w:color w:val="000000" w:themeColor="text1" w:themeTint="FF" w:themeShade="FF"/>
          <w:sz w:val="22"/>
          <w:szCs w:val="22"/>
        </w:rPr>
        <w:t xml:space="preserve"> </w:t>
      </w:r>
      <w:r w:rsidRPr="52525808" w:rsidR="00332A6B">
        <w:rPr>
          <w:rStyle w:val="normaltextrun"/>
          <w:color w:val="000000" w:themeColor="text1" w:themeTint="FF" w:themeShade="FF"/>
          <w:sz w:val="22"/>
          <w:szCs w:val="22"/>
        </w:rPr>
        <w:t>par le réseau de la santé et des services sociaux</w:t>
      </w:r>
      <w:r w:rsidRPr="52525808" w:rsidR="00A91CD5">
        <w:rPr>
          <w:rStyle w:val="normaltextrun"/>
          <w:color w:val="000000" w:themeColor="text1" w:themeTint="FF" w:themeShade="FF"/>
          <w:sz w:val="22"/>
          <w:szCs w:val="22"/>
        </w:rPr>
        <w:t xml:space="preserve"> et reconna</w:t>
      </w:r>
      <w:r w:rsidRPr="52525808" w:rsidR="0088557B">
        <w:rPr>
          <w:rStyle w:val="normaltextrun"/>
          <w:color w:val="000000" w:themeColor="text1" w:themeTint="FF" w:themeShade="FF"/>
          <w:sz w:val="22"/>
          <w:szCs w:val="22"/>
        </w:rPr>
        <w:t>î</w:t>
      </w:r>
      <w:r w:rsidRPr="52525808" w:rsidR="00A91CD5">
        <w:rPr>
          <w:rStyle w:val="normaltextrun"/>
          <w:color w:val="000000" w:themeColor="text1" w:themeTint="FF" w:themeShade="FF"/>
          <w:sz w:val="22"/>
          <w:szCs w:val="22"/>
        </w:rPr>
        <w:t xml:space="preserve">tre le leadership de ce dernier. </w:t>
      </w:r>
    </w:p>
    <w:p w:rsidRPr="000C7A11" w:rsidR="00F52DE9" w:rsidP="52525808" w:rsidRDefault="00F52DE9" w14:paraId="1D77FE7E" w14:textId="7ACF3FBB" w14:noSpellErr="1">
      <w:pPr>
        <w:numPr>
          <w:ilvl w:val="1"/>
          <w:numId w:val="13"/>
        </w:numPr>
        <w:tabs>
          <w:tab w:val="clear" w:pos="1440"/>
        </w:tabs>
        <w:ind w:left="851" w:hanging="284"/>
        <w:jc w:val="both"/>
        <w:rPr>
          <w:color w:val="000000" w:themeColor="text1"/>
          <w:sz w:val="22"/>
          <w:szCs w:val="22"/>
        </w:rPr>
      </w:pPr>
      <w:r w:rsidRPr="52525808" w:rsidR="00F52DE9">
        <w:rPr>
          <w:color w:val="000000" w:themeColor="text1" w:themeTint="FF" w:themeShade="FF"/>
          <w:sz w:val="22"/>
          <w:szCs w:val="22"/>
        </w:rPr>
        <w:t>Se donner les moyens de soutenir l’innovation et le partage des expériences à succès</w:t>
      </w:r>
      <w:r w:rsidRPr="52525808" w:rsidR="004F71E4">
        <w:rPr>
          <w:color w:val="000000" w:themeColor="text1" w:themeTint="FF" w:themeShade="FF"/>
          <w:sz w:val="22"/>
          <w:szCs w:val="22"/>
        </w:rPr>
        <w:t>.</w:t>
      </w:r>
    </w:p>
    <w:p w:rsidRPr="00A121E7" w:rsidR="00F52DE9" w:rsidP="52525808" w:rsidRDefault="00F52DE9" w14:paraId="5DA1A711" w14:textId="77777777" w14:noSpellErr="1">
      <w:pPr>
        <w:jc w:val="both"/>
        <w:rPr>
          <w:rStyle w:val="normaltextrun"/>
          <w:color w:val="000000" w:themeColor="text1"/>
          <w:sz w:val="22"/>
          <w:szCs w:val="22"/>
        </w:rPr>
      </w:pPr>
    </w:p>
    <w:p w:rsidRPr="00A121E7" w:rsidR="005658F4" w:rsidP="52525808" w:rsidRDefault="00BF1150" w14:paraId="48B15BC6" w14:textId="54641926" w14:noSpellErr="1">
      <w:pPr>
        <w:jc w:val="both"/>
        <w:rPr>
          <w:rStyle w:val="normaltextrun"/>
          <w:color w:val="000000" w:themeColor="text1"/>
          <w:sz w:val="22"/>
          <w:szCs w:val="22"/>
        </w:rPr>
      </w:pPr>
      <w:r w:rsidRPr="52525808" w:rsidR="00BF1150">
        <w:rPr>
          <w:rStyle w:val="normaltextrun"/>
          <w:color w:val="000000" w:themeColor="text1" w:themeTint="FF" w:themeShade="FF"/>
          <w:sz w:val="22"/>
          <w:szCs w:val="22"/>
        </w:rPr>
        <w:t>2.2</w:t>
      </w:r>
      <w:r w:rsidRPr="52525808" w:rsidR="00960D06">
        <w:rPr>
          <w:rStyle w:val="normaltextrun"/>
          <w:color w:val="000000" w:themeColor="text1" w:themeTint="FF" w:themeShade="FF"/>
          <w:sz w:val="22"/>
          <w:szCs w:val="22"/>
        </w:rPr>
        <w:t xml:space="preserve"> S’approprier </w:t>
      </w:r>
      <w:r w:rsidRPr="52525808" w:rsidR="00507D98">
        <w:rPr>
          <w:rStyle w:val="normaltextrun"/>
          <w:color w:val="000000" w:themeColor="text1" w:themeTint="FF" w:themeShade="FF"/>
          <w:sz w:val="22"/>
          <w:szCs w:val="22"/>
        </w:rPr>
        <w:t xml:space="preserve">les résultats obtenus dans le cadre tant du Plan d’action </w:t>
      </w:r>
      <w:r w:rsidRPr="52525808" w:rsidR="00DB2C94">
        <w:rPr>
          <w:rStyle w:val="normaltextrun"/>
          <w:color w:val="000000" w:themeColor="text1" w:themeTint="FF" w:themeShade="FF"/>
          <w:sz w:val="22"/>
          <w:szCs w:val="22"/>
        </w:rPr>
        <w:t>interministériel en itinérance</w:t>
      </w:r>
      <w:r w:rsidRPr="52525808" w:rsidR="00507D98">
        <w:rPr>
          <w:rStyle w:val="normaltextrun"/>
          <w:color w:val="000000" w:themeColor="text1" w:themeTint="FF" w:themeShade="FF"/>
          <w:sz w:val="22"/>
          <w:szCs w:val="22"/>
        </w:rPr>
        <w:t xml:space="preserve"> que </w:t>
      </w:r>
      <w:r w:rsidRPr="52525808" w:rsidR="00DB2C94">
        <w:rPr>
          <w:rStyle w:val="normaltextrun"/>
          <w:color w:val="000000" w:themeColor="text1" w:themeTint="FF" w:themeShade="FF"/>
          <w:sz w:val="22"/>
          <w:szCs w:val="22"/>
        </w:rPr>
        <w:t>des plans d’action régionaux et communautaires intégré</w:t>
      </w:r>
      <w:r w:rsidRPr="52525808" w:rsidR="00323C58">
        <w:rPr>
          <w:rStyle w:val="normaltextrun"/>
          <w:color w:val="000000" w:themeColor="text1" w:themeTint="FF" w:themeShade="FF"/>
          <w:sz w:val="22"/>
          <w:szCs w:val="22"/>
        </w:rPr>
        <w:t>s qui en découlent.</w:t>
      </w:r>
    </w:p>
    <w:p w:rsidRPr="00A121E7" w:rsidR="0028192C" w:rsidP="52525808" w:rsidRDefault="00DE0F3D" w14:paraId="3A22E6E8" w14:textId="622A7476" w14:noSpellErr="1">
      <w:pPr>
        <w:jc w:val="both"/>
        <w:rPr>
          <w:rStyle w:val="normaltextrun"/>
          <w:color w:val="000000" w:themeColor="text1"/>
          <w:sz w:val="22"/>
          <w:szCs w:val="22"/>
        </w:rPr>
      </w:pPr>
      <w:r w:rsidRPr="52525808" w:rsidR="00DE0F3D">
        <w:rPr>
          <w:rStyle w:val="normaltextrun"/>
          <w:color w:val="000000" w:themeColor="text1" w:themeTint="FF" w:themeShade="FF"/>
          <w:sz w:val="22"/>
          <w:szCs w:val="22"/>
        </w:rPr>
        <w:t xml:space="preserve">2.3 </w:t>
      </w:r>
      <w:r w:rsidRPr="52525808" w:rsidR="00F77E86">
        <w:rPr>
          <w:rStyle w:val="normaltextrun"/>
          <w:color w:val="000000" w:themeColor="text1" w:themeTint="FF" w:themeShade="FF"/>
          <w:sz w:val="22"/>
          <w:szCs w:val="22"/>
        </w:rPr>
        <w:t xml:space="preserve">Identifier les besoins prioritaires et </w:t>
      </w:r>
      <w:r w:rsidRPr="52525808" w:rsidR="000645F9">
        <w:rPr>
          <w:rStyle w:val="normaltextrun"/>
          <w:color w:val="000000" w:themeColor="text1" w:themeTint="FF" w:themeShade="FF"/>
          <w:sz w:val="22"/>
          <w:szCs w:val="22"/>
        </w:rPr>
        <w:t>l</w:t>
      </w:r>
      <w:r w:rsidRPr="52525808" w:rsidR="00F77E86">
        <w:rPr>
          <w:rStyle w:val="normaltextrun"/>
          <w:color w:val="000000" w:themeColor="text1" w:themeTint="FF" w:themeShade="FF"/>
          <w:sz w:val="22"/>
          <w:szCs w:val="22"/>
        </w:rPr>
        <w:t>es actions à mettre en œuvre en vue de développer une planification pluriannuelle (incluant l’hébergement et le logement), en s’appuyant sur les analyses réalisées à l’échelle régionale</w:t>
      </w:r>
      <w:r w:rsidRPr="52525808" w:rsidR="004B548E">
        <w:rPr>
          <w:rStyle w:val="normaltextrun"/>
          <w:color w:val="000000" w:themeColor="text1" w:themeTint="FF" w:themeShade="FF"/>
          <w:sz w:val="22"/>
          <w:szCs w:val="22"/>
        </w:rPr>
        <w:t>.</w:t>
      </w:r>
    </w:p>
    <w:p w:rsidRPr="00A121E7" w:rsidR="00F52DE9" w:rsidP="52525808" w:rsidRDefault="00F52DE9" w14:paraId="17D8701E" w14:textId="65702829" w14:noSpellErr="1">
      <w:pPr>
        <w:rPr>
          <w:color w:val="000000" w:themeColor="text1"/>
          <w:sz w:val="22"/>
          <w:szCs w:val="22"/>
        </w:rPr>
      </w:pPr>
      <w:r w:rsidRPr="52525808" w:rsidR="00F52DE9">
        <w:rPr>
          <w:rStyle w:val="normaltextrun"/>
          <w:color w:val="000000" w:themeColor="text1" w:themeTint="FF" w:themeShade="FF"/>
          <w:sz w:val="22"/>
          <w:szCs w:val="22"/>
        </w:rPr>
        <w:t xml:space="preserve">2.4 Favoriser la </w:t>
      </w:r>
      <w:r w:rsidRPr="52525808" w:rsidR="00F52DE9">
        <w:rPr>
          <w:color w:val="000000" w:themeColor="text1" w:themeTint="FF" w:themeShade="FF"/>
          <w:sz w:val="22"/>
          <w:szCs w:val="22"/>
        </w:rPr>
        <w:t>coordination en matière d’accompagnement par le RSSS et les partenaires communautaires des personnes en situation d’itinérance</w:t>
      </w:r>
      <w:r w:rsidRPr="52525808" w:rsidR="004F71E4">
        <w:rPr>
          <w:color w:val="000000" w:themeColor="text1" w:themeTint="FF" w:themeShade="FF"/>
          <w:sz w:val="22"/>
          <w:szCs w:val="22"/>
        </w:rPr>
        <w:t>.</w:t>
      </w:r>
    </w:p>
    <w:p w:rsidRPr="00A121E7" w:rsidR="0026617B" w:rsidP="52525808" w:rsidRDefault="0026617B" w14:paraId="02FAC76F" w14:textId="77777777" w14:noSpellErr="1">
      <w:pPr>
        <w:rPr>
          <w:sz w:val="22"/>
          <w:szCs w:val="22"/>
        </w:rPr>
      </w:pPr>
    </w:p>
    <w:p w:rsidRPr="00A121E7" w:rsidR="3F26597F" w:rsidP="52525808" w:rsidRDefault="3F26597F" w14:paraId="0DDB429F" w14:textId="45538CA6" w14:noSpellErr="1">
      <w:pPr>
        <w:rPr>
          <w:b w:val="1"/>
          <w:bCs w:val="1"/>
          <w:sz w:val="22"/>
          <w:szCs w:val="22"/>
        </w:rPr>
      </w:pPr>
    </w:p>
    <w:p w:rsidR="0026617B" w:rsidP="52525808" w:rsidRDefault="00397F33" w14:paraId="7603C718" w14:textId="7E124F11" w14:noSpellErr="1">
      <w:pPr>
        <w:rPr>
          <w:sz w:val="22"/>
          <w:szCs w:val="22"/>
        </w:rPr>
      </w:pPr>
      <w:r w:rsidRPr="52525808" w:rsidR="00397F33">
        <w:rPr>
          <w:b w:val="1"/>
          <w:bCs w:val="1"/>
          <w:sz w:val="22"/>
          <w:szCs w:val="22"/>
        </w:rPr>
        <w:t>Objectif</w:t>
      </w:r>
      <w:r w:rsidRPr="52525808" w:rsidR="00E92D19">
        <w:rPr>
          <w:b w:val="1"/>
          <w:bCs w:val="1"/>
          <w:sz w:val="22"/>
          <w:szCs w:val="22"/>
        </w:rPr>
        <w:t> </w:t>
      </w:r>
      <w:r w:rsidRPr="52525808" w:rsidR="00397F33">
        <w:rPr>
          <w:b w:val="1"/>
          <w:bCs w:val="1"/>
          <w:sz w:val="22"/>
          <w:szCs w:val="22"/>
        </w:rPr>
        <w:t>3 :</w:t>
      </w:r>
      <w:r w:rsidRPr="52525808" w:rsidR="00397F33">
        <w:rPr>
          <w:sz w:val="22"/>
          <w:szCs w:val="22"/>
        </w:rPr>
        <w:t xml:space="preserve"> </w:t>
      </w:r>
      <w:r w:rsidRPr="52525808" w:rsidR="0026617B">
        <w:rPr>
          <w:sz w:val="22"/>
          <w:szCs w:val="22"/>
        </w:rPr>
        <w:t>Participer à l</w:t>
      </w:r>
      <w:r w:rsidRPr="52525808" w:rsidR="00E92D19">
        <w:rPr>
          <w:sz w:val="22"/>
          <w:szCs w:val="22"/>
        </w:rPr>
        <w:t>’</w:t>
      </w:r>
      <w:r w:rsidRPr="52525808" w:rsidR="0026617B">
        <w:rPr>
          <w:sz w:val="22"/>
          <w:szCs w:val="22"/>
        </w:rPr>
        <w:t>élaboration d</w:t>
      </w:r>
      <w:r w:rsidRPr="52525808" w:rsidR="00E92D19">
        <w:rPr>
          <w:sz w:val="22"/>
          <w:szCs w:val="22"/>
        </w:rPr>
        <w:t>’</w:t>
      </w:r>
      <w:r w:rsidRPr="52525808" w:rsidR="0026617B">
        <w:rPr>
          <w:sz w:val="22"/>
          <w:szCs w:val="22"/>
        </w:rPr>
        <w:t>une stratégie québécoise sur les données en matière d</w:t>
      </w:r>
      <w:r w:rsidRPr="52525808" w:rsidR="00E92D19">
        <w:rPr>
          <w:sz w:val="22"/>
          <w:szCs w:val="22"/>
        </w:rPr>
        <w:t>’</w:t>
      </w:r>
      <w:r w:rsidRPr="52525808" w:rsidR="0026617B">
        <w:rPr>
          <w:sz w:val="22"/>
          <w:szCs w:val="22"/>
        </w:rPr>
        <w:t>itinérance pour documenter les besoins et soutenir la prise de décis</w:t>
      </w:r>
      <w:r w:rsidRPr="52525808" w:rsidR="0026617B">
        <w:rPr>
          <w:sz w:val="22"/>
          <w:szCs w:val="22"/>
        </w:rPr>
        <w:t>ion. </w:t>
      </w:r>
    </w:p>
    <w:p w:rsidR="0026617B" w:rsidP="3F26597F" w:rsidRDefault="0026617B" w14:paraId="70D683D7" w14:textId="77777777">
      <w:pPr>
        <w:rPr>
          <w:sz w:val="22"/>
        </w:rPr>
      </w:pPr>
    </w:p>
    <w:p w:rsidR="2633BCCB" w:rsidP="3F26597F" w:rsidRDefault="2633BCCB" w14:paraId="0E13F934" w14:textId="2B910751">
      <w:pPr>
        <w:rPr>
          <w:sz w:val="22"/>
        </w:rPr>
      </w:pPr>
      <w:r w:rsidRPr="3F26597F">
        <w:rPr>
          <w:sz w:val="22"/>
        </w:rPr>
        <w:t>Exemples de moyens</w:t>
      </w:r>
      <w:r w:rsidR="005423CC">
        <w:rPr>
          <w:sz w:val="22"/>
        </w:rPr>
        <w:t xml:space="preserve"> </w:t>
      </w:r>
      <w:r w:rsidRPr="3F26597F">
        <w:rPr>
          <w:sz w:val="22"/>
        </w:rPr>
        <w:t>:</w:t>
      </w:r>
    </w:p>
    <w:p w:rsidRPr="000C7A11" w:rsidR="00EC12E0" w:rsidP="005023BC" w:rsidRDefault="001D7B91" w14:paraId="05E05C77" w14:textId="731CDC7F">
      <w:pPr>
        <w:jc w:val="both"/>
        <w:rPr>
          <w:rStyle w:val="normaltextrun"/>
          <w:color w:val="000000" w:themeColor="text1"/>
          <w:sz w:val="22"/>
        </w:rPr>
      </w:pPr>
      <w:r w:rsidRPr="000C7A11">
        <w:rPr>
          <w:rStyle w:val="normaltextrun"/>
          <w:color w:val="000000" w:themeColor="text1"/>
          <w:sz w:val="22"/>
        </w:rPr>
        <w:t>3.1 S’impliquer dans la</w:t>
      </w:r>
      <w:r w:rsidRPr="000C7A11" w:rsidR="00EC12E0">
        <w:rPr>
          <w:rStyle w:val="normaltextrun"/>
          <w:color w:val="000000" w:themeColor="text1"/>
          <w:sz w:val="22"/>
        </w:rPr>
        <w:t xml:space="preserve"> planification </w:t>
      </w:r>
      <w:r w:rsidRPr="000C7A11">
        <w:rPr>
          <w:rStyle w:val="normaltextrun"/>
          <w:color w:val="000000" w:themeColor="text1"/>
          <w:sz w:val="22"/>
        </w:rPr>
        <w:t xml:space="preserve">des grands chantiers </w:t>
      </w:r>
      <w:r w:rsidRPr="000C7A11" w:rsidR="002111B9">
        <w:rPr>
          <w:rStyle w:val="normaltextrun"/>
          <w:color w:val="000000" w:themeColor="text1"/>
          <w:sz w:val="22"/>
        </w:rPr>
        <w:t>de collecte de données sur l’itinérance, en particulier dans l</w:t>
      </w:r>
      <w:r w:rsidRPr="000C7A11" w:rsidR="00EC12E0">
        <w:rPr>
          <w:rStyle w:val="normaltextrun"/>
          <w:color w:val="000000" w:themeColor="text1"/>
          <w:sz w:val="22"/>
        </w:rPr>
        <w:t>es</w:t>
      </w:r>
      <w:r w:rsidRPr="000C7A11" w:rsidR="002111B9">
        <w:rPr>
          <w:rStyle w:val="normaltextrun"/>
          <w:color w:val="000000" w:themeColor="text1"/>
          <w:sz w:val="22"/>
        </w:rPr>
        <w:t xml:space="preserve"> exercices </w:t>
      </w:r>
      <w:r w:rsidRPr="000C7A11" w:rsidR="00AC567B">
        <w:rPr>
          <w:rStyle w:val="normaltextrun"/>
          <w:color w:val="000000" w:themeColor="text1"/>
          <w:sz w:val="22"/>
        </w:rPr>
        <w:t>de dénombrement des</w:t>
      </w:r>
      <w:r w:rsidRPr="000C7A11" w:rsidR="00EC12E0">
        <w:rPr>
          <w:rStyle w:val="normaltextrun"/>
          <w:color w:val="000000" w:themeColor="text1"/>
          <w:sz w:val="22"/>
        </w:rPr>
        <w:t xml:space="preserve"> personnes en situation d’itinérance visible</w:t>
      </w:r>
      <w:r w:rsidRPr="000C7A11" w:rsidR="004B548E">
        <w:rPr>
          <w:rStyle w:val="normaltextrun"/>
          <w:color w:val="000000" w:themeColor="text1"/>
          <w:sz w:val="22"/>
        </w:rPr>
        <w:t>.</w:t>
      </w:r>
    </w:p>
    <w:p w:rsidRPr="000C7A11" w:rsidR="00AC567B" w:rsidP="52525808" w:rsidRDefault="00AC567B" w14:paraId="577A5D32" w14:textId="22B9B799" w14:noSpellErr="1">
      <w:pPr>
        <w:jc w:val="both"/>
        <w:rPr>
          <w:rStyle w:val="normaltextrun"/>
          <w:color w:val="000000" w:themeColor="text1"/>
          <w:sz w:val="22"/>
          <w:szCs w:val="22"/>
        </w:rPr>
      </w:pPr>
      <w:r w:rsidRPr="52525808" w:rsidR="00AC567B">
        <w:rPr>
          <w:rStyle w:val="normaltextrun"/>
          <w:color w:val="000000" w:themeColor="text1" w:themeTint="FF" w:themeShade="FF"/>
          <w:sz w:val="22"/>
          <w:szCs w:val="22"/>
        </w:rPr>
        <w:t xml:space="preserve">3.2 </w:t>
      </w:r>
      <w:r w:rsidRPr="52525808" w:rsidR="009628C7">
        <w:rPr>
          <w:rStyle w:val="normaltextrun"/>
          <w:color w:val="000000" w:themeColor="text1" w:themeTint="FF" w:themeShade="FF"/>
          <w:sz w:val="22"/>
          <w:szCs w:val="22"/>
        </w:rPr>
        <w:t>Alim</w:t>
      </w:r>
      <w:r w:rsidRPr="52525808" w:rsidR="009628C7">
        <w:rPr>
          <w:rStyle w:val="normaltextrun"/>
          <w:color w:val="000000" w:themeColor="text1" w:themeTint="FF" w:themeShade="FF"/>
          <w:sz w:val="22"/>
          <w:szCs w:val="22"/>
        </w:rPr>
        <w:t>enter le contenu du Troisième portrait de l’itinérance</w:t>
      </w:r>
      <w:r w:rsidRPr="52525808" w:rsidR="003B5D22">
        <w:rPr>
          <w:rStyle w:val="normaltextrun"/>
          <w:color w:val="000000" w:themeColor="text1" w:themeTint="FF" w:themeShade="FF"/>
          <w:sz w:val="22"/>
          <w:szCs w:val="22"/>
        </w:rPr>
        <w:t xml:space="preserve"> au Québec</w:t>
      </w:r>
      <w:r w:rsidRPr="52525808" w:rsidR="009628C7">
        <w:rPr>
          <w:rStyle w:val="normaltextrun"/>
          <w:color w:val="000000" w:themeColor="text1" w:themeTint="FF" w:themeShade="FF"/>
          <w:sz w:val="22"/>
          <w:szCs w:val="22"/>
        </w:rPr>
        <w:t xml:space="preserve"> en documentant certains besoins prioritaires de connaissances en matière d’itinérance </w:t>
      </w:r>
      <w:r w:rsidRPr="52525808" w:rsidR="003B5D22">
        <w:rPr>
          <w:rStyle w:val="normaltextrun"/>
          <w:color w:val="000000" w:themeColor="text1" w:themeTint="FF" w:themeShade="FF"/>
          <w:sz w:val="22"/>
          <w:szCs w:val="22"/>
        </w:rPr>
        <w:t xml:space="preserve">et participer </w:t>
      </w:r>
      <w:r w:rsidRPr="52525808" w:rsidR="001F7107">
        <w:rPr>
          <w:rStyle w:val="normaltextrun"/>
          <w:color w:val="000000" w:themeColor="text1" w:themeTint="FF" w:themeShade="FF"/>
          <w:sz w:val="22"/>
          <w:szCs w:val="22"/>
        </w:rPr>
        <w:t>à des rencontres de consultation</w:t>
      </w:r>
      <w:r w:rsidRPr="52525808" w:rsidR="004B548E">
        <w:rPr>
          <w:rStyle w:val="normaltextrun"/>
          <w:color w:val="000000" w:themeColor="text1" w:themeTint="FF" w:themeShade="FF"/>
          <w:sz w:val="22"/>
          <w:szCs w:val="22"/>
        </w:rPr>
        <w:t>.</w:t>
      </w:r>
    </w:p>
    <w:p w:rsidRPr="000C7A11" w:rsidR="007955EE" w:rsidP="52525808" w:rsidRDefault="00994A32" w14:paraId="6893EC42" w14:textId="48048AEF" w14:noSpellErr="1">
      <w:pPr>
        <w:spacing w:after="200" w:line="276" w:lineRule="auto"/>
        <w:rPr>
          <w:color w:val="000000" w:themeColor="text1"/>
          <w:sz w:val="22"/>
          <w:szCs w:val="22"/>
        </w:rPr>
      </w:pPr>
      <w:r w:rsidRPr="52525808" w:rsidR="00994A32">
        <w:rPr>
          <w:color w:val="000000" w:themeColor="text1" w:themeTint="FF" w:themeShade="FF"/>
          <w:sz w:val="22"/>
          <w:szCs w:val="22"/>
        </w:rPr>
        <w:t xml:space="preserve">3.3 Identifier les </w:t>
      </w:r>
      <w:r w:rsidRPr="52525808" w:rsidR="00F52DE9">
        <w:rPr>
          <w:color w:val="000000" w:themeColor="text1" w:themeTint="FF" w:themeShade="FF"/>
          <w:sz w:val="22"/>
          <w:szCs w:val="22"/>
        </w:rPr>
        <w:t>pistes de solutions prometteuses afin d’obtenir</w:t>
      </w:r>
      <w:r w:rsidRPr="52525808" w:rsidR="00994A32">
        <w:rPr>
          <w:color w:val="000000" w:themeColor="text1" w:themeTint="FF" w:themeShade="FF"/>
          <w:sz w:val="22"/>
          <w:szCs w:val="22"/>
        </w:rPr>
        <w:t xml:space="preserve"> une collecte d’information plus régulièrement</w:t>
      </w:r>
      <w:r w:rsidRPr="52525808" w:rsidR="00F52DE9">
        <w:rPr>
          <w:color w:val="000000" w:themeColor="text1" w:themeTint="FF" w:themeShade="FF"/>
          <w:sz w:val="22"/>
          <w:szCs w:val="22"/>
        </w:rPr>
        <w:t xml:space="preserve"> dans une perspective de </w:t>
      </w:r>
      <w:r w:rsidRPr="52525808" w:rsidR="00994A32">
        <w:rPr>
          <w:color w:val="000000" w:themeColor="text1" w:themeTint="FF" w:themeShade="FF"/>
          <w:sz w:val="22"/>
          <w:szCs w:val="22"/>
        </w:rPr>
        <w:t>prévisibilité</w:t>
      </w:r>
      <w:r w:rsidRPr="52525808" w:rsidR="00BE5BA6">
        <w:rPr>
          <w:color w:val="000000" w:themeColor="text1" w:themeTint="FF" w:themeShade="FF"/>
          <w:sz w:val="22"/>
          <w:szCs w:val="22"/>
        </w:rPr>
        <w:t>.</w:t>
      </w:r>
      <w:r w:rsidRPr="52525808" w:rsidR="00994A32">
        <w:rPr>
          <w:color w:val="000000" w:themeColor="text1" w:themeTint="FF" w:themeShade="FF"/>
          <w:sz w:val="22"/>
          <w:szCs w:val="22"/>
        </w:rPr>
        <w:t xml:space="preserve"> </w:t>
      </w:r>
    </w:p>
    <w:p w:rsidRPr="005023BC" w:rsidR="00F52DE9" w:rsidP="005023BC" w:rsidRDefault="00F52DE9" w14:paraId="0944BC7B" w14:textId="77777777" w14:noSpellErr="1">
      <w:pPr>
        <w:jc w:val="both"/>
        <w:rPr>
          <w:rStyle w:val="normaltextrun"/>
          <w:color w:val="000000" w:themeColor="text1"/>
        </w:rPr>
      </w:pPr>
    </w:p>
    <w:p w:rsidR="00740A4C" w:rsidP="52525808" w:rsidRDefault="00740A4C" w14:paraId="2B117B9F" w14:textId="77777777" w14:noSpellErr="1">
      <w:pPr>
        <w:rPr>
          <w:rStyle w:val="normaltextrun"/>
          <w:rFonts w:eastAsia="Times New Roman"/>
          <w:color w:val="000000"/>
          <w:sz w:val="22"/>
          <w:szCs w:val="22"/>
          <w:shd w:val="clear" w:color="auto" w:fill="FFFFFF"/>
        </w:rPr>
      </w:pPr>
    </w:p>
    <w:p w:rsidRPr="000D59B1" w:rsidR="00C16E21" w:rsidP="52525808" w:rsidRDefault="00C16E21" w14:paraId="040BFDA2" w14:textId="100CC786" w14:noSpellErr="1">
      <w:pPr>
        <w:rPr>
          <w:b w:val="1"/>
          <w:bCs w:val="1"/>
        </w:rPr>
      </w:pPr>
      <w:r w:rsidRPr="52525808" w:rsidR="00C16E21">
        <w:rPr>
          <w:b w:val="1"/>
          <w:bCs w:val="1"/>
        </w:rPr>
        <w:t xml:space="preserve">Fonctionnement  </w:t>
      </w:r>
    </w:p>
    <w:p w:rsidR="00C16E21" w:rsidP="52525808" w:rsidRDefault="00C16E21" w14:paraId="66DD21D9" w14:textId="77777777" w14:noSpellErr="1">
      <w:pPr>
        <w:rPr>
          <w:sz w:val="22"/>
          <w:szCs w:val="22"/>
        </w:rPr>
      </w:pPr>
    </w:p>
    <w:p w:rsidRPr="008126D3" w:rsidR="00775FCA" w:rsidP="52525808" w:rsidRDefault="00775FCA" w14:paraId="4D117BB8" w14:textId="3284E309" w14:noSpellErr="1">
      <w:pPr>
        <w:pStyle w:val="Paragraphedeliste"/>
        <w:numPr>
          <w:ilvl w:val="0"/>
          <w:numId w:val="3"/>
        </w:numPr>
        <w:jc w:val="both"/>
        <w:rPr>
          <w:sz w:val="22"/>
          <w:szCs w:val="22"/>
        </w:rPr>
      </w:pPr>
      <w:r w:rsidRPr="52525808" w:rsidR="00775FCA">
        <w:rPr>
          <w:sz w:val="22"/>
          <w:szCs w:val="22"/>
        </w:rPr>
        <w:t xml:space="preserve">La structure de </w:t>
      </w:r>
      <w:r w:rsidRPr="52525808" w:rsidR="008126D3">
        <w:rPr>
          <w:sz w:val="22"/>
          <w:szCs w:val="22"/>
        </w:rPr>
        <w:t>la TQMI est permanente, mais l</w:t>
      </w:r>
      <w:r w:rsidRPr="52525808" w:rsidR="00775FCA">
        <w:rPr>
          <w:sz w:val="22"/>
          <w:szCs w:val="22"/>
        </w:rPr>
        <w:t>e mandat</w:t>
      </w:r>
      <w:r w:rsidRPr="52525808" w:rsidR="008126D3">
        <w:rPr>
          <w:sz w:val="22"/>
          <w:szCs w:val="22"/>
        </w:rPr>
        <w:t xml:space="preserve">, le fonctionnement et </w:t>
      </w:r>
      <w:r w:rsidRPr="52525808" w:rsidR="00775FCA">
        <w:rPr>
          <w:sz w:val="22"/>
          <w:szCs w:val="22"/>
        </w:rPr>
        <w:t>la composition peu</w:t>
      </w:r>
      <w:r w:rsidRPr="52525808" w:rsidR="008126D3">
        <w:rPr>
          <w:sz w:val="22"/>
          <w:szCs w:val="22"/>
        </w:rPr>
        <w:t>ven</w:t>
      </w:r>
      <w:r w:rsidRPr="52525808" w:rsidR="00775FCA">
        <w:rPr>
          <w:sz w:val="22"/>
          <w:szCs w:val="22"/>
        </w:rPr>
        <w:t>t être sujet</w:t>
      </w:r>
      <w:r w:rsidRPr="52525808" w:rsidR="008126D3">
        <w:rPr>
          <w:sz w:val="22"/>
          <w:szCs w:val="22"/>
        </w:rPr>
        <w:t>s</w:t>
      </w:r>
      <w:r w:rsidRPr="52525808" w:rsidR="00775FCA">
        <w:rPr>
          <w:sz w:val="22"/>
          <w:szCs w:val="22"/>
        </w:rPr>
        <w:t xml:space="preserve"> à changement si requis.</w:t>
      </w:r>
    </w:p>
    <w:p w:rsidRPr="000C7A11" w:rsidR="00775FCA" w:rsidP="52525808" w:rsidRDefault="00775FCA" w14:paraId="32C4158A" w14:textId="3D5302BA" w14:noSpellErr="1">
      <w:pPr>
        <w:pStyle w:val="Paragraphedeliste"/>
        <w:numPr>
          <w:ilvl w:val="0"/>
          <w:numId w:val="3"/>
        </w:numPr>
        <w:jc w:val="both"/>
        <w:rPr>
          <w:sz w:val="22"/>
          <w:szCs w:val="22"/>
        </w:rPr>
      </w:pPr>
      <w:r w:rsidRPr="52525808" w:rsidR="00775FCA">
        <w:rPr>
          <w:sz w:val="22"/>
          <w:szCs w:val="22"/>
        </w:rPr>
        <w:t xml:space="preserve">La fréquence des rencontres </w:t>
      </w:r>
      <w:r w:rsidRPr="52525808" w:rsidR="00762C85">
        <w:rPr>
          <w:sz w:val="22"/>
          <w:szCs w:val="22"/>
        </w:rPr>
        <w:t xml:space="preserve">des membres de la TQMI </w:t>
      </w:r>
      <w:r w:rsidRPr="52525808" w:rsidR="00775FCA">
        <w:rPr>
          <w:sz w:val="22"/>
          <w:szCs w:val="22"/>
        </w:rPr>
        <w:t xml:space="preserve">est d’environ deux rencontres par année, mais elle pourra s’intensifier en raison des livrables attendus. </w:t>
      </w:r>
      <w:r w:rsidRPr="52525808" w:rsidR="00135714">
        <w:rPr>
          <w:sz w:val="22"/>
          <w:szCs w:val="22"/>
        </w:rPr>
        <w:t>Les rencontres</w:t>
      </w:r>
      <w:r w:rsidRPr="52525808" w:rsidR="00CD1668">
        <w:rPr>
          <w:sz w:val="22"/>
          <w:szCs w:val="22"/>
        </w:rPr>
        <w:t xml:space="preserve"> </w:t>
      </w:r>
      <w:r w:rsidRPr="52525808" w:rsidR="00BE5BA6">
        <w:rPr>
          <w:sz w:val="22"/>
          <w:szCs w:val="22"/>
        </w:rPr>
        <w:t>se tiendront</w:t>
      </w:r>
      <w:r w:rsidRPr="52525808" w:rsidR="00CD1668">
        <w:rPr>
          <w:sz w:val="22"/>
          <w:szCs w:val="22"/>
        </w:rPr>
        <w:t xml:space="preserve"> via la plateforme TEAMS et en présentiel</w:t>
      </w:r>
      <w:r w:rsidRPr="52525808" w:rsidR="00994A32">
        <w:rPr>
          <w:sz w:val="22"/>
          <w:szCs w:val="22"/>
        </w:rPr>
        <w:t>, chacun</w:t>
      </w:r>
      <w:r w:rsidRPr="52525808" w:rsidR="00CD1668">
        <w:rPr>
          <w:sz w:val="22"/>
          <w:szCs w:val="22"/>
        </w:rPr>
        <w:t xml:space="preserve"> une fois par année. Lors de la rencontre en présentiel, il sera possible d’ajouter la visite d’un lieu ou d’</w:t>
      </w:r>
      <w:r w:rsidRPr="52525808" w:rsidR="00BE5BA6">
        <w:rPr>
          <w:sz w:val="22"/>
          <w:szCs w:val="22"/>
        </w:rPr>
        <w:t xml:space="preserve">une </w:t>
      </w:r>
      <w:r w:rsidRPr="52525808" w:rsidR="00CD1668">
        <w:rPr>
          <w:sz w:val="22"/>
          <w:szCs w:val="22"/>
        </w:rPr>
        <w:t xml:space="preserve">initiative de la région qui reçoit les membres de la TQMI. </w:t>
      </w:r>
    </w:p>
    <w:p w:rsidRPr="000C68BF" w:rsidR="000C68BF" w:rsidP="52525808" w:rsidRDefault="000C68BF" w14:paraId="42868060" w14:textId="02D752B1" w14:noSpellErr="1">
      <w:pPr>
        <w:pStyle w:val="Paragraphedeliste"/>
        <w:numPr>
          <w:ilvl w:val="0"/>
          <w:numId w:val="3"/>
        </w:numPr>
        <w:jc w:val="both"/>
        <w:rPr>
          <w:sz w:val="22"/>
          <w:szCs w:val="22"/>
        </w:rPr>
      </w:pPr>
      <w:r w:rsidRPr="52525808" w:rsidR="000C68BF">
        <w:rPr>
          <w:sz w:val="22"/>
          <w:szCs w:val="22"/>
        </w:rPr>
        <w:t>Au besoin, des sous-comités de travail seront mis en place pour favoriser</w:t>
      </w:r>
      <w:r w:rsidRPr="52525808" w:rsidR="000C68BF">
        <w:rPr>
          <w:sz w:val="22"/>
          <w:szCs w:val="22"/>
        </w:rPr>
        <w:t xml:space="preserve"> </w:t>
      </w:r>
      <w:r w:rsidRPr="52525808" w:rsidR="000C68BF">
        <w:rPr>
          <w:sz w:val="22"/>
          <w:szCs w:val="22"/>
        </w:rPr>
        <w:t xml:space="preserve">l’opérationnalisation des actions et la réalisation des livrables. </w:t>
      </w:r>
    </w:p>
    <w:p w:rsidR="005F7FB8" w:rsidP="000C68BF" w:rsidRDefault="00775FCA" w14:paraId="143C36BB" w14:textId="48F1D92B">
      <w:pPr>
        <w:pStyle w:val="Paragraphedeliste"/>
        <w:numPr>
          <w:ilvl w:val="0"/>
          <w:numId w:val="3"/>
        </w:numPr>
        <w:autoSpaceDE w:val="0"/>
        <w:autoSpaceDN w:val="0"/>
        <w:adjustRightInd w:val="0"/>
        <w:jc w:val="both"/>
        <w:rPr>
          <w:sz w:val="22"/>
        </w:rPr>
      </w:pPr>
      <w:r w:rsidRPr="00775FCA">
        <w:rPr>
          <w:sz w:val="22"/>
        </w:rPr>
        <w:t xml:space="preserve">À la demande de la </w:t>
      </w:r>
      <w:r w:rsidR="000C68BF">
        <w:rPr>
          <w:sz w:val="22"/>
        </w:rPr>
        <w:t>TISMI et/ou de son comité consultatif</w:t>
      </w:r>
      <w:r w:rsidRPr="00775FCA">
        <w:rPr>
          <w:sz w:val="22"/>
        </w:rPr>
        <w:t xml:space="preserve">, </w:t>
      </w:r>
      <w:r w:rsidR="00762C85">
        <w:rPr>
          <w:sz w:val="22"/>
        </w:rPr>
        <w:t>la TQMI</w:t>
      </w:r>
      <w:r w:rsidRPr="00775FCA">
        <w:rPr>
          <w:sz w:val="22"/>
        </w:rPr>
        <w:t xml:space="preserve"> pourrait se réunir de façon ponctuelle pour répondre à des demandes spécifiques. </w:t>
      </w:r>
    </w:p>
    <w:p w:rsidRPr="000F155E" w:rsidR="000F155E" w:rsidP="000F155E" w:rsidRDefault="005F7FB8" w14:paraId="724F7DC7" w14:textId="6E01C6C1">
      <w:pPr>
        <w:pStyle w:val="Paragraphedeliste"/>
        <w:numPr>
          <w:ilvl w:val="0"/>
          <w:numId w:val="3"/>
        </w:numPr>
        <w:autoSpaceDE w:val="0"/>
        <w:autoSpaceDN w:val="0"/>
        <w:adjustRightInd w:val="0"/>
        <w:jc w:val="both"/>
        <w:rPr>
          <w:sz w:val="22"/>
        </w:rPr>
      </w:pPr>
      <w:r>
        <w:rPr>
          <w:sz w:val="22"/>
        </w:rPr>
        <w:t>Des expertes et expertes</w:t>
      </w:r>
      <w:r w:rsidR="00A56FCD">
        <w:rPr>
          <w:sz w:val="22"/>
        </w:rPr>
        <w:t>, ou d’autres représentants d’organi</w:t>
      </w:r>
      <w:r w:rsidR="00801C3A">
        <w:rPr>
          <w:sz w:val="22"/>
        </w:rPr>
        <w:t xml:space="preserve">sations gouvernementales ou </w:t>
      </w:r>
      <w:r w:rsidR="000C68BF">
        <w:rPr>
          <w:sz w:val="22"/>
        </w:rPr>
        <w:t>autres</w:t>
      </w:r>
      <w:r w:rsidR="00A56FCD">
        <w:rPr>
          <w:sz w:val="22"/>
        </w:rPr>
        <w:t xml:space="preserve"> peuvent être invités </w:t>
      </w:r>
      <w:r w:rsidR="00801C3A">
        <w:rPr>
          <w:sz w:val="22"/>
        </w:rPr>
        <w:t>à participer aux travaux de la TQMI pour alimenter les échanges</w:t>
      </w:r>
      <w:r w:rsidR="000C68BF">
        <w:rPr>
          <w:sz w:val="22"/>
        </w:rPr>
        <w:t>.</w:t>
      </w:r>
    </w:p>
    <w:p w:rsidR="000F155E" w:rsidP="000C68BF" w:rsidRDefault="008B00C6" w14:paraId="3050554A" w14:textId="21A1097D">
      <w:pPr>
        <w:pStyle w:val="Paragraphedeliste"/>
        <w:numPr>
          <w:ilvl w:val="0"/>
          <w:numId w:val="3"/>
        </w:numPr>
        <w:autoSpaceDE w:val="0"/>
        <w:autoSpaceDN w:val="0"/>
        <w:adjustRightInd w:val="0"/>
        <w:jc w:val="both"/>
        <w:rPr>
          <w:sz w:val="22"/>
        </w:rPr>
      </w:pPr>
      <w:r>
        <w:rPr>
          <w:sz w:val="22"/>
        </w:rPr>
        <w:t>Les membres de la TQMI peuvent venir accompagnés</w:t>
      </w:r>
      <w:r w:rsidR="00AC423E">
        <w:rPr>
          <w:sz w:val="22"/>
        </w:rPr>
        <w:t xml:space="preserve"> de membres de leur équipe, mais ces derniers devront se soumettre aux mêmes </w:t>
      </w:r>
      <w:r w:rsidR="00D56984">
        <w:rPr>
          <w:sz w:val="22"/>
        </w:rPr>
        <w:t xml:space="preserve">règles </w:t>
      </w:r>
      <w:r w:rsidR="006E2D0C">
        <w:rPr>
          <w:sz w:val="22"/>
        </w:rPr>
        <w:t>liées à l’engagement et au</w:t>
      </w:r>
      <w:r w:rsidR="00D56984">
        <w:rPr>
          <w:sz w:val="22"/>
        </w:rPr>
        <w:t xml:space="preserve"> respect de la confidentialité</w:t>
      </w:r>
      <w:r w:rsidR="0022320E">
        <w:rPr>
          <w:sz w:val="22"/>
        </w:rPr>
        <w:t>.</w:t>
      </w:r>
    </w:p>
    <w:p w:rsidR="00646DB0" w:rsidP="00DE6C83" w:rsidRDefault="00646DB0" w14:paraId="3053BC87" w14:textId="77777777">
      <w:pPr>
        <w:rPr>
          <w:sz w:val="22"/>
        </w:rPr>
      </w:pPr>
    </w:p>
    <w:p w:rsidRPr="00DE6C83" w:rsidR="00DE6C83" w:rsidP="00DE6C83" w:rsidRDefault="00DE6C83" w14:paraId="0796814C" w14:textId="3617BDA0">
      <w:pPr>
        <w:rPr>
          <w:b/>
          <w:bCs/>
          <w:sz w:val="22"/>
        </w:rPr>
      </w:pPr>
      <w:r w:rsidRPr="00DE6C83">
        <w:rPr>
          <w:sz w:val="22"/>
        </w:rPr>
        <w:t>Il est important de souligner que</w:t>
      </w:r>
      <w:r w:rsidRPr="00DE6C83">
        <w:rPr>
          <w:b/>
          <w:bCs/>
          <w:sz w:val="22"/>
        </w:rPr>
        <w:t> </w:t>
      </w:r>
      <w:r w:rsidRPr="00DE6C83">
        <w:rPr>
          <w:sz w:val="22"/>
        </w:rPr>
        <w:t xml:space="preserve">les </w:t>
      </w:r>
      <w:r w:rsidR="000D59B1">
        <w:rPr>
          <w:sz w:val="22"/>
        </w:rPr>
        <w:t>membres de la TQMI</w:t>
      </w:r>
      <w:r w:rsidR="00E92D19">
        <w:rPr>
          <w:sz w:val="22"/>
        </w:rPr>
        <w:t> </w:t>
      </w:r>
      <w:r w:rsidRPr="00DE6C83">
        <w:rPr>
          <w:b/>
          <w:bCs/>
          <w:sz w:val="22"/>
        </w:rPr>
        <w:t xml:space="preserve">: </w:t>
      </w:r>
    </w:p>
    <w:p w:rsidRPr="00DE6C83" w:rsidR="00DE6C83" w:rsidP="00DE6C83" w:rsidRDefault="00DE6C83" w14:paraId="33EAFD3A" w14:textId="77777777">
      <w:pPr>
        <w:rPr>
          <w:sz w:val="22"/>
        </w:rPr>
      </w:pPr>
    </w:p>
    <w:p w:rsidRPr="00DE6C83" w:rsidR="00DE6C83" w:rsidP="00DE6C83" w:rsidRDefault="00DE6C83" w14:paraId="590171E3" w14:textId="554F23A4">
      <w:pPr>
        <w:pStyle w:val="Paragraphedeliste"/>
        <w:numPr>
          <w:ilvl w:val="0"/>
          <w:numId w:val="3"/>
        </w:numPr>
        <w:jc w:val="both"/>
        <w:rPr>
          <w:sz w:val="22"/>
        </w:rPr>
      </w:pPr>
      <w:r w:rsidRPr="00DE6C83">
        <w:rPr>
          <w:sz w:val="22"/>
        </w:rPr>
        <w:t>seront invités à se dégager du temps pour assister aux réunions, à répondre à des courriels et à certaines demandes ponctuelles, à rédiger et commenter certains documents;</w:t>
      </w:r>
    </w:p>
    <w:p w:rsidRPr="00DE6C83" w:rsidR="00DE6C83" w:rsidP="00DE6C83" w:rsidRDefault="00DE6C83" w14:paraId="277AE6CF" w14:textId="58171AC0">
      <w:pPr>
        <w:pStyle w:val="Paragraphedeliste"/>
        <w:numPr>
          <w:ilvl w:val="0"/>
          <w:numId w:val="3"/>
        </w:numPr>
        <w:jc w:val="both"/>
        <w:rPr>
          <w:sz w:val="22"/>
        </w:rPr>
      </w:pPr>
      <w:r w:rsidRPr="00DE6C83">
        <w:rPr>
          <w:sz w:val="22"/>
        </w:rPr>
        <w:t>seront invités à échanger avec les autres membres d</w:t>
      </w:r>
      <w:r w:rsidR="00FC0122">
        <w:rPr>
          <w:sz w:val="22"/>
        </w:rPr>
        <w:t>e la TQMI</w:t>
      </w:r>
      <w:r w:rsidRPr="00DE6C83">
        <w:rPr>
          <w:sz w:val="22"/>
        </w:rPr>
        <w:t>, d</w:t>
      </w:r>
      <w:r w:rsidR="00FC0122">
        <w:rPr>
          <w:sz w:val="22"/>
        </w:rPr>
        <w:t>es</w:t>
      </w:r>
      <w:r w:rsidRPr="00DE6C83">
        <w:rPr>
          <w:sz w:val="22"/>
        </w:rPr>
        <w:t xml:space="preserve"> experts invités, ainsi qu’avec des </w:t>
      </w:r>
      <w:r w:rsidR="00FC0122">
        <w:rPr>
          <w:sz w:val="22"/>
        </w:rPr>
        <w:t>représentants</w:t>
      </w:r>
      <w:r w:rsidRPr="00DE6C83">
        <w:rPr>
          <w:sz w:val="22"/>
        </w:rPr>
        <w:t xml:space="preserve"> du gouvernement du Québec dans le respect et dans un esprit de dialogue et d’ouverture;</w:t>
      </w:r>
    </w:p>
    <w:p w:rsidRPr="00DE6C83" w:rsidR="00DE6C83" w:rsidP="00DE6C83" w:rsidRDefault="00DE6C83" w14:paraId="30F568C5" w14:textId="5FCC32C1">
      <w:pPr>
        <w:pStyle w:val="Paragraphedeliste"/>
        <w:numPr>
          <w:ilvl w:val="0"/>
          <w:numId w:val="3"/>
        </w:numPr>
        <w:jc w:val="both"/>
        <w:rPr>
          <w:sz w:val="22"/>
        </w:rPr>
      </w:pPr>
      <w:r w:rsidRPr="00DE6C83">
        <w:rPr>
          <w:sz w:val="22"/>
        </w:rPr>
        <w:t xml:space="preserve">devront respecter la confidentialité des échanges et des documents, divulguer tout conflit ou potentiel conflit d’intérêts. </w:t>
      </w:r>
    </w:p>
    <w:p w:rsidR="004638F0" w:rsidP="006939FD" w:rsidRDefault="004638F0" w14:paraId="07339E1C" w14:textId="77777777">
      <w:pPr>
        <w:rPr>
          <w:sz w:val="22"/>
        </w:rPr>
      </w:pPr>
    </w:p>
    <w:p w:rsidRPr="008177FD" w:rsidR="00567053" w:rsidP="006939FD" w:rsidRDefault="00567053" w14:paraId="4DB73540" w14:textId="096A1F3B">
      <w:pPr>
        <w:rPr>
          <w:b/>
          <w:bCs/>
          <w:szCs w:val="24"/>
        </w:rPr>
      </w:pPr>
      <w:r w:rsidRPr="008177FD">
        <w:rPr>
          <w:b/>
          <w:bCs/>
          <w:szCs w:val="24"/>
        </w:rPr>
        <w:lastRenderedPageBreak/>
        <w:t>Composition </w:t>
      </w:r>
    </w:p>
    <w:p w:rsidR="00B55A21" w:rsidP="006939FD" w:rsidRDefault="00B55A21" w14:paraId="24A28D30" w14:textId="77777777">
      <w:pPr>
        <w:rPr>
          <w:sz w:val="22"/>
        </w:rPr>
      </w:pPr>
    </w:p>
    <w:p w:rsidR="00A81E64" w:rsidP="00A81E64" w:rsidRDefault="00CC7552" w14:paraId="6B8B2B53" w14:textId="4C262785">
      <w:pPr>
        <w:rPr>
          <w:sz w:val="22"/>
        </w:rPr>
      </w:pPr>
      <w:r>
        <w:rPr>
          <w:sz w:val="22"/>
        </w:rPr>
        <w:t>La TQMI est formé</w:t>
      </w:r>
      <w:r w:rsidR="00363F3B">
        <w:rPr>
          <w:sz w:val="22"/>
        </w:rPr>
        <w:t>e</w:t>
      </w:r>
      <w:r>
        <w:rPr>
          <w:sz w:val="22"/>
        </w:rPr>
        <w:t xml:space="preserve"> </w:t>
      </w:r>
      <w:r w:rsidR="005423CC">
        <w:rPr>
          <w:sz w:val="22"/>
        </w:rPr>
        <w:t>de </w:t>
      </w:r>
      <w:r w:rsidR="00A81E64">
        <w:rPr>
          <w:sz w:val="22"/>
        </w:rPr>
        <w:t>huit</w:t>
      </w:r>
      <w:r w:rsidR="009545E0">
        <w:rPr>
          <w:sz w:val="22"/>
        </w:rPr>
        <w:t xml:space="preserve"> membres</w:t>
      </w:r>
      <w:r w:rsidR="00A81E64">
        <w:rPr>
          <w:sz w:val="22"/>
        </w:rPr>
        <w:t xml:space="preserve">, soit : </w:t>
      </w:r>
    </w:p>
    <w:p w:rsidR="00E711FC" w:rsidP="006939FD" w:rsidRDefault="00E711FC" w14:paraId="3B6A78CC" w14:textId="5A66C53B">
      <w:pPr>
        <w:rPr>
          <w:sz w:val="22"/>
        </w:rPr>
      </w:pPr>
    </w:p>
    <w:p w:rsidR="009A5FC0" w:rsidP="004A6FD6" w:rsidRDefault="004A6FD6" w14:paraId="19C010DD" w14:textId="5CEBD68A">
      <w:pPr>
        <w:pStyle w:val="Paragraphedeliste"/>
        <w:numPr>
          <w:ilvl w:val="0"/>
          <w:numId w:val="12"/>
        </w:numPr>
        <w:rPr>
          <w:sz w:val="22"/>
        </w:rPr>
      </w:pPr>
      <w:r>
        <w:rPr>
          <w:sz w:val="22"/>
        </w:rPr>
        <w:t xml:space="preserve">La sous-ministre adjointe de la direction </w:t>
      </w:r>
      <w:r w:rsidR="00EB5B59">
        <w:rPr>
          <w:sz w:val="22"/>
        </w:rPr>
        <w:t xml:space="preserve">générale des </w:t>
      </w:r>
      <w:r w:rsidR="004F331A">
        <w:rPr>
          <w:sz w:val="22"/>
        </w:rPr>
        <w:t>programmes dédiés aux personnes, aux familles et aux communautés</w:t>
      </w:r>
      <w:r w:rsidR="009A5FC0">
        <w:rPr>
          <w:sz w:val="22"/>
        </w:rPr>
        <w:t xml:space="preserve"> du ministère de la Santé et des Services sociaux</w:t>
      </w:r>
      <w:r w:rsidR="00810F54">
        <w:rPr>
          <w:sz w:val="22"/>
        </w:rPr>
        <w:t xml:space="preserve"> (MSSS)</w:t>
      </w:r>
      <w:r w:rsidR="004F331A">
        <w:rPr>
          <w:sz w:val="22"/>
        </w:rPr>
        <w:t>, ou d’u</w:t>
      </w:r>
      <w:r w:rsidR="009A5FC0">
        <w:rPr>
          <w:sz w:val="22"/>
        </w:rPr>
        <w:t xml:space="preserve">n représentant du MSSS qu’elle aura </w:t>
      </w:r>
      <w:r w:rsidR="008177FD">
        <w:rPr>
          <w:sz w:val="22"/>
        </w:rPr>
        <w:t>désigné</w:t>
      </w:r>
      <w:r w:rsidR="004B548E">
        <w:rPr>
          <w:sz w:val="22"/>
        </w:rPr>
        <w:t>;</w:t>
      </w:r>
    </w:p>
    <w:p w:rsidR="008177FD" w:rsidP="63F1B5A7" w:rsidRDefault="00810F54" w14:paraId="3B436567" w14:textId="36BF0ABC">
      <w:pPr>
        <w:pStyle w:val="Paragraphedeliste"/>
        <w:numPr>
          <w:ilvl w:val="0"/>
          <w:numId w:val="12"/>
        </w:numPr>
        <w:rPr>
          <w:sz w:val="22"/>
        </w:rPr>
      </w:pPr>
      <w:r w:rsidRPr="63F1B5A7">
        <w:rPr>
          <w:sz w:val="22"/>
        </w:rPr>
        <w:t>L</w:t>
      </w:r>
      <w:r w:rsidRPr="63F1B5A7" w:rsidR="09AE7482">
        <w:rPr>
          <w:sz w:val="22"/>
        </w:rPr>
        <w:t>a</w:t>
      </w:r>
      <w:r w:rsidRPr="63F1B5A7">
        <w:rPr>
          <w:sz w:val="22"/>
        </w:rPr>
        <w:t xml:space="preserve"> sous-ministre adjoint</w:t>
      </w:r>
      <w:r w:rsidRPr="63F1B5A7" w:rsidR="0160CDDE">
        <w:rPr>
          <w:sz w:val="22"/>
        </w:rPr>
        <w:t>e</w:t>
      </w:r>
      <w:r w:rsidRPr="63F1B5A7">
        <w:rPr>
          <w:sz w:val="22"/>
        </w:rPr>
        <w:t xml:space="preserve"> </w:t>
      </w:r>
      <w:r w:rsidRPr="63F1B5A7" w:rsidR="00DE34F3">
        <w:rPr>
          <w:sz w:val="22"/>
        </w:rPr>
        <w:t>aux politiques</w:t>
      </w:r>
      <w:r w:rsidRPr="63F1B5A7">
        <w:rPr>
          <w:sz w:val="22"/>
        </w:rPr>
        <w:t xml:space="preserve"> du min</w:t>
      </w:r>
      <w:r w:rsidRPr="63F1B5A7" w:rsidR="007404B3">
        <w:rPr>
          <w:sz w:val="22"/>
        </w:rPr>
        <w:t>istère des Affaires municipales et de l’Habitation</w:t>
      </w:r>
      <w:r w:rsidRPr="63F1B5A7" w:rsidR="008177FD">
        <w:rPr>
          <w:sz w:val="22"/>
        </w:rPr>
        <w:t xml:space="preserve"> (MAMH), ou d’un représentant du MAMH qu’</w:t>
      </w:r>
      <w:r w:rsidRPr="63F1B5A7" w:rsidR="7446B587">
        <w:rPr>
          <w:sz w:val="22"/>
        </w:rPr>
        <w:t>elle</w:t>
      </w:r>
      <w:r w:rsidRPr="63F1B5A7" w:rsidR="008177FD">
        <w:rPr>
          <w:sz w:val="22"/>
        </w:rPr>
        <w:t xml:space="preserve"> aura désigné</w:t>
      </w:r>
      <w:r w:rsidRPr="63F1B5A7" w:rsidR="004B548E">
        <w:rPr>
          <w:sz w:val="22"/>
        </w:rPr>
        <w:t>;</w:t>
      </w:r>
    </w:p>
    <w:p w:rsidR="000F0573" w:rsidP="3F26597F" w:rsidRDefault="000F0573" w14:paraId="7FDE5598" w14:textId="5C813384">
      <w:pPr>
        <w:pStyle w:val="Paragraphedeliste"/>
        <w:numPr>
          <w:ilvl w:val="0"/>
          <w:numId w:val="12"/>
        </w:numPr>
        <w:rPr>
          <w:sz w:val="22"/>
        </w:rPr>
      </w:pPr>
      <w:r w:rsidRPr="3F26597F">
        <w:rPr>
          <w:sz w:val="22"/>
        </w:rPr>
        <w:t xml:space="preserve">Deux </w:t>
      </w:r>
      <w:r w:rsidRPr="3F26597F" w:rsidR="0012732A">
        <w:rPr>
          <w:sz w:val="22"/>
        </w:rPr>
        <w:t xml:space="preserve">autres </w:t>
      </w:r>
      <w:r w:rsidRPr="3F26597F">
        <w:rPr>
          <w:sz w:val="22"/>
        </w:rPr>
        <w:t>représentants de la TISMI</w:t>
      </w:r>
      <w:r w:rsidRPr="3F26597F" w:rsidR="48190D1B">
        <w:rPr>
          <w:sz w:val="22"/>
        </w:rPr>
        <w:t xml:space="preserve"> (MSP et SHQ)</w:t>
      </w:r>
      <w:r w:rsidRPr="3F26597F" w:rsidR="004B548E">
        <w:rPr>
          <w:sz w:val="22"/>
        </w:rPr>
        <w:t>;</w:t>
      </w:r>
    </w:p>
    <w:p w:rsidR="008177FD" w:rsidP="395A50E5" w:rsidRDefault="00A716E1" w14:paraId="277CC2BC" w14:textId="10805FB9">
      <w:pPr>
        <w:pStyle w:val="Paragraphedeliste"/>
        <w:numPr>
          <w:ilvl w:val="0"/>
          <w:numId w:val="12"/>
        </w:numPr>
        <w:rPr>
          <w:sz w:val="22"/>
        </w:rPr>
      </w:pPr>
      <w:r w:rsidRPr="395A50E5">
        <w:rPr>
          <w:sz w:val="22"/>
        </w:rPr>
        <w:t>D’un représentant de la Fédération québécois</w:t>
      </w:r>
      <w:r w:rsidRPr="395A50E5" w:rsidR="0012732A">
        <w:rPr>
          <w:sz w:val="22"/>
        </w:rPr>
        <w:t>e</w:t>
      </w:r>
      <w:r w:rsidRPr="395A50E5">
        <w:rPr>
          <w:sz w:val="22"/>
        </w:rPr>
        <w:t xml:space="preserve"> des municipalités </w:t>
      </w:r>
      <w:r w:rsidRPr="395A50E5" w:rsidR="004B548E">
        <w:rPr>
          <w:sz w:val="22"/>
        </w:rPr>
        <w:t>;</w:t>
      </w:r>
    </w:p>
    <w:p w:rsidR="00A25BFB" w:rsidP="008177FD" w:rsidRDefault="00A25BFB" w14:paraId="18656D04" w14:textId="7CA75C0C">
      <w:pPr>
        <w:pStyle w:val="Paragraphedeliste"/>
        <w:numPr>
          <w:ilvl w:val="0"/>
          <w:numId w:val="12"/>
        </w:numPr>
        <w:rPr>
          <w:sz w:val="22"/>
        </w:rPr>
      </w:pPr>
      <w:r>
        <w:rPr>
          <w:sz w:val="22"/>
        </w:rPr>
        <w:t>D’un représentant de l’Union des municipalités du Québec</w:t>
      </w:r>
      <w:r w:rsidR="004B548E">
        <w:rPr>
          <w:sz w:val="22"/>
        </w:rPr>
        <w:t>;</w:t>
      </w:r>
    </w:p>
    <w:p w:rsidR="004D3537" w:rsidP="008177FD" w:rsidRDefault="004D3537" w14:paraId="1F48CED1" w14:textId="36DF90C9">
      <w:pPr>
        <w:pStyle w:val="Paragraphedeliste"/>
        <w:numPr>
          <w:ilvl w:val="0"/>
          <w:numId w:val="12"/>
        </w:numPr>
        <w:rPr>
          <w:sz w:val="22"/>
        </w:rPr>
      </w:pPr>
      <w:r>
        <w:rPr>
          <w:sz w:val="22"/>
        </w:rPr>
        <w:t>D’un représentant de la Ville de Montréal</w:t>
      </w:r>
      <w:r w:rsidR="004B548E">
        <w:rPr>
          <w:sz w:val="22"/>
        </w:rPr>
        <w:t>;</w:t>
      </w:r>
    </w:p>
    <w:p w:rsidR="004D3537" w:rsidP="008177FD" w:rsidRDefault="004D3537" w14:paraId="0D34228A" w14:textId="7DAD2CF5">
      <w:pPr>
        <w:pStyle w:val="Paragraphedeliste"/>
        <w:numPr>
          <w:ilvl w:val="0"/>
          <w:numId w:val="12"/>
        </w:numPr>
        <w:rPr>
          <w:sz w:val="22"/>
        </w:rPr>
      </w:pPr>
      <w:r>
        <w:rPr>
          <w:sz w:val="22"/>
        </w:rPr>
        <w:t>D’un représentant de la Ville de Québec</w:t>
      </w:r>
      <w:r w:rsidR="004B548E">
        <w:rPr>
          <w:sz w:val="22"/>
        </w:rPr>
        <w:t>.</w:t>
      </w:r>
    </w:p>
    <w:p w:rsidR="00C92E36" w:rsidP="00C92E36" w:rsidRDefault="00C92E36" w14:paraId="3D308532" w14:textId="77777777">
      <w:pPr>
        <w:rPr>
          <w:sz w:val="22"/>
        </w:rPr>
      </w:pPr>
    </w:p>
    <w:p w:rsidR="00C92E36" w:rsidP="00C92E36" w:rsidRDefault="00A81E64" w14:paraId="78E86C7E" w14:textId="1EE9A545">
      <w:pPr>
        <w:rPr>
          <w:sz w:val="22"/>
        </w:rPr>
      </w:pPr>
      <w:r>
        <w:rPr>
          <w:sz w:val="22"/>
        </w:rPr>
        <w:t>La TQMI</w:t>
      </w:r>
      <w:r w:rsidR="00275088">
        <w:rPr>
          <w:sz w:val="22"/>
        </w:rPr>
        <w:t xml:space="preserve"> pourra également accueillir des invités, dont : </w:t>
      </w:r>
    </w:p>
    <w:p w:rsidRPr="00C92E36" w:rsidR="00A81E64" w:rsidP="00C92E36" w:rsidRDefault="00A81E64" w14:paraId="68D39BAC" w14:textId="77777777">
      <w:pPr>
        <w:rPr>
          <w:sz w:val="22"/>
        </w:rPr>
      </w:pPr>
    </w:p>
    <w:p w:rsidRPr="00DE4574" w:rsidR="003B14DC" w:rsidP="00DE4574" w:rsidRDefault="003B14DC" w14:paraId="10B32810" w14:textId="30CE8A8A">
      <w:pPr>
        <w:pStyle w:val="Paragraphedeliste"/>
        <w:numPr>
          <w:ilvl w:val="0"/>
          <w:numId w:val="3"/>
        </w:numPr>
        <w:rPr>
          <w:sz w:val="22"/>
        </w:rPr>
      </w:pPr>
      <w:r w:rsidRPr="00DE4574">
        <w:rPr>
          <w:sz w:val="22"/>
        </w:rPr>
        <w:t xml:space="preserve">Des représentants d’autres </w:t>
      </w:r>
      <w:r w:rsidRPr="00DE4574" w:rsidR="00DE4574">
        <w:rPr>
          <w:sz w:val="22"/>
        </w:rPr>
        <w:t>ministères ou organismes membres de la TISMI</w:t>
      </w:r>
      <w:r w:rsidR="004B548E">
        <w:rPr>
          <w:sz w:val="22"/>
        </w:rPr>
        <w:t>;</w:t>
      </w:r>
    </w:p>
    <w:p w:rsidRPr="00DE4574" w:rsidR="00A83AFF" w:rsidP="00DE4574" w:rsidRDefault="00275088" w14:paraId="385192D6" w14:textId="4204F1EB">
      <w:pPr>
        <w:pStyle w:val="Paragraphedeliste"/>
        <w:numPr>
          <w:ilvl w:val="0"/>
          <w:numId w:val="3"/>
        </w:numPr>
        <w:rPr>
          <w:sz w:val="22"/>
        </w:rPr>
      </w:pPr>
      <w:r w:rsidRPr="00DE4574">
        <w:rPr>
          <w:sz w:val="22"/>
        </w:rPr>
        <w:t xml:space="preserve">Des expertes et experts </w:t>
      </w:r>
      <w:r w:rsidRPr="00DE4574" w:rsidR="00A83AFF">
        <w:rPr>
          <w:sz w:val="22"/>
        </w:rPr>
        <w:t>du comité consultatif en itinérance de la TISMI</w:t>
      </w:r>
      <w:r w:rsidR="004B548E">
        <w:rPr>
          <w:sz w:val="22"/>
        </w:rPr>
        <w:t>;</w:t>
      </w:r>
    </w:p>
    <w:p w:rsidRPr="00DE4574" w:rsidR="004D3537" w:rsidP="00DE4574" w:rsidRDefault="00275088" w14:paraId="68B682C2" w14:textId="1E6B04D1">
      <w:pPr>
        <w:pStyle w:val="Paragraphedeliste"/>
        <w:numPr>
          <w:ilvl w:val="0"/>
          <w:numId w:val="3"/>
        </w:numPr>
        <w:rPr>
          <w:sz w:val="22"/>
        </w:rPr>
      </w:pPr>
      <w:r w:rsidRPr="00DE4574">
        <w:rPr>
          <w:sz w:val="22"/>
        </w:rPr>
        <w:t xml:space="preserve">Des </w:t>
      </w:r>
      <w:r w:rsidRPr="00DE4574" w:rsidR="004D3537">
        <w:rPr>
          <w:sz w:val="22"/>
        </w:rPr>
        <w:t>représentant</w:t>
      </w:r>
      <w:r w:rsidRPr="00DE4574" w:rsidR="00A83AFF">
        <w:rPr>
          <w:sz w:val="22"/>
        </w:rPr>
        <w:t>s</w:t>
      </w:r>
      <w:r w:rsidRPr="00DE4574" w:rsidR="004D3537">
        <w:rPr>
          <w:sz w:val="22"/>
        </w:rPr>
        <w:t xml:space="preserve"> </w:t>
      </w:r>
      <w:r w:rsidRPr="00DE4574" w:rsidR="00A83AFF">
        <w:rPr>
          <w:sz w:val="22"/>
        </w:rPr>
        <w:t>des établissements de santé et de services sociaux</w:t>
      </w:r>
      <w:r w:rsidR="004B548E">
        <w:rPr>
          <w:sz w:val="22"/>
        </w:rPr>
        <w:t>;</w:t>
      </w:r>
    </w:p>
    <w:p w:rsidRPr="00DE4574" w:rsidR="004D3537" w:rsidP="00DE4574" w:rsidRDefault="00275088" w14:paraId="75A6086F" w14:textId="175E017F">
      <w:pPr>
        <w:pStyle w:val="Paragraphedeliste"/>
        <w:numPr>
          <w:ilvl w:val="0"/>
          <w:numId w:val="3"/>
        </w:numPr>
        <w:rPr>
          <w:sz w:val="22"/>
        </w:rPr>
      </w:pPr>
      <w:r w:rsidRPr="00DE4574">
        <w:rPr>
          <w:sz w:val="22"/>
        </w:rPr>
        <w:t xml:space="preserve">Des </w:t>
      </w:r>
      <w:r w:rsidRPr="00DE4574" w:rsidR="004D3537">
        <w:rPr>
          <w:sz w:val="22"/>
        </w:rPr>
        <w:t>représentant</w:t>
      </w:r>
      <w:r w:rsidRPr="00DE4574">
        <w:rPr>
          <w:sz w:val="22"/>
        </w:rPr>
        <w:t>s du milieu communautaire, en particulier</w:t>
      </w:r>
      <w:r w:rsidRPr="00DE4574" w:rsidR="004D3537">
        <w:rPr>
          <w:sz w:val="22"/>
        </w:rPr>
        <w:t xml:space="preserve"> </w:t>
      </w:r>
      <w:r w:rsidRPr="00DE4574" w:rsidR="00DE4574">
        <w:rPr>
          <w:sz w:val="22"/>
        </w:rPr>
        <w:t>du</w:t>
      </w:r>
      <w:r w:rsidRPr="00DE4574" w:rsidR="004D3537">
        <w:rPr>
          <w:sz w:val="22"/>
        </w:rPr>
        <w:t xml:space="preserve"> Réseau SOLIDARITÉ itinérance du Québec</w:t>
      </w:r>
      <w:r w:rsidR="004B548E">
        <w:rPr>
          <w:sz w:val="22"/>
        </w:rPr>
        <w:t>;</w:t>
      </w:r>
    </w:p>
    <w:p w:rsidRPr="00DE4574" w:rsidR="003B14DC" w:rsidP="00DE4574" w:rsidRDefault="00DE4574" w14:paraId="40BA8AE6" w14:textId="595BC1AD">
      <w:pPr>
        <w:pStyle w:val="Paragraphedeliste"/>
        <w:numPr>
          <w:ilvl w:val="0"/>
          <w:numId w:val="3"/>
        </w:numPr>
        <w:rPr>
          <w:sz w:val="22"/>
        </w:rPr>
      </w:pPr>
      <w:r w:rsidRPr="00DE4574">
        <w:rPr>
          <w:sz w:val="22"/>
        </w:rPr>
        <w:t xml:space="preserve">Tout autre invité dont la présence parait pertinente. </w:t>
      </w:r>
    </w:p>
    <w:p w:rsidRPr="00646DB0" w:rsidR="00646DB0" w:rsidP="003B14DC" w:rsidRDefault="00646DB0" w14:paraId="06803498" w14:textId="77777777">
      <w:pPr>
        <w:rPr>
          <w:sz w:val="22"/>
        </w:rPr>
      </w:pPr>
    </w:p>
    <w:p w:rsidR="00837422" w:rsidRDefault="00837422" w14:paraId="26DA5493" w14:textId="77777777"/>
    <w:sectPr w:rsidR="00837422" w:rsidSect="005023BC">
      <w:headerReference w:type="even" r:id="rId12"/>
      <w:headerReference w:type="default" r:id="rId13"/>
      <w:headerReference w:type="first" r:id="rId14"/>
      <w:pgSz w:w="12240" w:h="15840" w:orient="portrait"/>
      <w:pgMar w:top="1440" w:right="1800" w:bottom="144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F17C4" w:rsidP="006939FD" w:rsidRDefault="00CF17C4" w14:paraId="414EFC43" w14:textId="77777777">
      <w:r>
        <w:separator/>
      </w:r>
    </w:p>
  </w:endnote>
  <w:endnote w:type="continuationSeparator" w:id="0">
    <w:p w:rsidR="00CF17C4" w:rsidP="006939FD" w:rsidRDefault="00CF17C4" w14:paraId="74045E1A" w14:textId="77777777">
      <w:r>
        <w:continuationSeparator/>
      </w:r>
    </w:p>
  </w:endnote>
  <w:endnote w:type="continuationNotice" w:id="1">
    <w:p w:rsidR="00CF17C4" w:rsidRDefault="00CF17C4" w14:paraId="65C1698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F17C4" w:rsidP="006939FD" w:rsidRDefault="00CF17C4" w14:paraId="5F27CA69" w14:textId="77777777">
      <w:r>
        <w:separator/>
      </w:r>
    </w:p>
  </w:footnote>
  <w:footnote w:type="continuationSeparator" w:id="0">
    <w:p w:rsidR="00CF17C4" w:rsidP="006939FD" w:rsidRDefault="00CF17C4" w14:paraId="033140C3" w14:textId="77777777">
      <w:r>
        <w:continuationSeparator/>
      </w:r>
    </w:p>
  </w:footnote>
  <w:footnote w:type="continuationNotice" w:id="1">
    <w:p w:rsidR="00CF17C4" w:rsidRDefault="00CF17C4" w14:paraId="4DC5EDF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70B2" w:rsidRDefault="00240279" w14:paraId="18843D92" w14:textId="4E73C447">
    <w:pPr>
      <w:pStyle w:val="En-tte"/>
    </w:pPr>
    <w:r>
      <w:rPr>
        <w:noProof/>
      </w:rPr>
      <w:pict w14:anchorId="4A0575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1251" style="position:absolute;margin-left:0;margin-top:0;width:553.65pt;height:55.35pt;rotation:315;z-index:-251654144;mso-position-horizontal:center;mso-position-horizontal-relative:margin;mso-position-vertical:center;mso-position-vertical-relative:margin" o:spid="_x0000_s1026" o:allowincell="f" fillcolor="silver" stroked="f" type="#_x0000_t136">
          <v:fill opacity=".5"/>
          <v:textpath style="font-family:&quot;Times New Roman&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F429C0" w:rsidR="006939FD" w:rsidP="006939FD" w:rsidRDefault="00240279" w14:paraId="0215F880" w14:textId="374F8AAF">
    <w:pPr>
      <w:pStyle w:val="En-tte"/>
      <w:pBdr>
        <w:bottom w:val="single" w:color="1F497D" w:sz="12" w:space="1"/>
      </w:pBdr>
      <w:tabs>
        <w:tab w:val="clear" w:pos="4320"/>
        <w:tab w:val="clear" w:pos="8640"/>
        <w:tab w:val="center" w:pos="4950"/>
        <w:tab w:val="right" w:pos="10080"/>
      </w:tabs>
      <w:spacing w:before="240"/>
      <w:jc w:val="right"/>
      <w:rPr>
        <w:b/>
        <w:smallCaps/>
        <w:sz w:val="32"/>
        <w:szCs w:val="32"/>
      </w:rPr>
    </w:pPr>
    <w:r>
      <w:rPr>
        <w:noProof/>
      </w:rPr>
      <w:pict w14:anchorId="63B789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1252" style="position:absolute;left:0;text-align:left;margin-left:0;margin-top:0;width:553.65pt;height:55.35pt;rotation:315;z-index:-251652096;mso-position-horizontal:center;mso-position-horizontal-relative:margin;mso-position-vertical:center;mso-position-vertical-relative:margin" o:spid="_x0000_s1027" o:allowincell="f" fillcolor="silver" stroked="f" type="#_x0000_t136">
          <v:fill opacity=".5"/>
          <v:textpath style="font-family:&quot;Times New Roman&quot;;font-size:1pt" string="DOCUMENT DE TRAVAIL"/>
          <w10:wrap anchorx="margin" anchory="margin"/>
        </v:shape>
      </w:pict>
    </w:r>
    <w:r w:rsidR="006939FD">
      <w:rPr>
        <w:b/>
        <w:smallCaps/>
        <w:noProof/>
        <w:sz w:val="32"/>
        <w:szCs w:val="32"/>
        <w:lang w:eastAsia="fr-CA"/>
      </w:rPr>
      <mc:AlternateContent>
        <mc:Choice Requires="wpg">
          <w:drawing>
            <wp:anchor distT="0" distB="0" distL="114300" distR="114300" simplePos="0" relativeHeight="251658240" behindDoc="0" locked="0" layoutInCell="1" allowOverlap="1" wp14:anchorId="1FEAF28F" wp14:editId="13682A4D">
              <wp:simplePos x="0" y="0"/>
              <wp:positionH relativeFrom="column">
                <wp:posOffset>-335915</wp:posOffset>
              </wp:positionH>
              <wp:positionV relativeFrom="paragraph">
                <wp:posOffset>-454025</wp:posOffset>
              </wp:positionV>
              <wp:extent cx="3858260" cy="973455"/>
              <wp:effectExtent l="0" t="3175" r="1905" b="4445"/>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58260" cy="973455"/>
                        <a:chOff x="551" y="455"/>
                        <a:chExt cx="6076" cy="1533"/>
                      </a:xfrm>
                    </wpg:grpSpPr>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51" y="455"/>
                          <a:ext cx="2252" cy="1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Zone de texte 2"/>
                      <wps:cNvSpPr txBox="1">
                        <a:spLocks noChangeArrowheads="1"/>
                      </wps:cNvSpPr>
                      <wps:spPr bwMode="auto">
                        <a:xfrm>
                          <a:off x="2032" y="1261"/>
                          <a:ext cx="4595" cy="7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F429C0" w:rsidR="006939FD" w:rsidP="006939FD" w:rsidRDefault="006939FD" w14:paraId="170F6405" w14:textId="77777777">
                            <w:pPr>
                              <w:spacing w:before="40" w:after="120"/>
                              <w:rPr>
                                <w:b/>
                                <w:sz w:val="18"/>
                              </w:rPr>
                            </w:pPr>
                            <w:r w:rsidRPr="00F429C0">
                              <w:rPr>
                                <w:b/>
                                <w:sz w:val="18"/>
                              </w:rPr>
                              <w:t xml:space="preserve">Direction </w:t>
                            </w:r>
                            <w:r>
                              <w:rPr>
                                <w:b/>
                                <w:sz w:val="18"/>
                              </w:rPr>
                              <w:t xml:space="preserve">générale des programmes </w:t>
                            </w:r>
                            <w:r>
                              <w:rPr>
                                <w:b/>
                                <w:sz w:val="18"/>
                              </w:rPr>
                              <w:br/>
                              <w:t xml:space="preserve">dédiés </w:t>
                            </w:r>
                            <w:r w:rsidRPr="00F429C0">
                              <w:rPr>
                                <w:b/>
                                <w:sz w:val="18"/>
                              </w:rPr>
                              <w:t>aux personnes, aux familles et aux communautés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1" style="position:absolute;left:0;text-align:left;margin-left:-26.45pt;margin-top:-35.75pt;width:303.8pt;height:76.65pt;z-index:251658240" coordsize="6076,1533" coordorigin="551,455" o:spid="_x0000_s1026" w14:anchorId="1FEAF28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f/&#10;0N/j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R3+P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9Lf4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f/09/j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U&#10;3+P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9Xf4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f/1t/j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X3+P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9Df&#10;4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f/0d/j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9Lf4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9Hf4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f/0t/j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X3+P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9Df4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f/0d/j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3+P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9Pf4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f/1N/j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V3+P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9bf4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 style="position:absolute;left:551;top:455;width:2252;height:104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">
                <v:imagedata o:title="" r:id="rId2"/>
              </v:shape>
              <v:shapetype id="_x0000_t202" coordsize="21600,21600" o:spt="202" path="m,l,21600r21600,l21600,xe">
                <v:stroke joinstyle="miter"/>
                <v:path gradientshapeok="t" o:connecttype="rect"/>
              </v:shapetype>
              <v:shape id="Zone de texte 2" style="position:absolute;left:2032;top:1261;width:4595;height:727;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v:textbox>
                  <w:txbxContent>
                    <w:p w:rsidRPr="00F429C0" w:rsidR="006939FD" w:rsidP="006939FD" w:rsidRDefault="006939FD" w14:paraId="170F6405" w14:textId="77777777">
                      <w:pPr>
                        <w:spacing w:before="40" w:after="120"/>
                        <w:rPr>
                          <w:b/>
                          <w:sz w:val="18"/>
                        </w:rPr>
                      </w:pPr>
                      <w:r w:rsidRPr="00F429C0">
                        <w:rPr>
                          <w:b/>
                          <w:sz w:val="18"/>
                        </w:rPr>
                        <w:t xml:space="preserve">Direction </w:t>
                      </w:r>
                      <w:r>
                        <w:rPr>
                          <w:b/>
                          <w:sz w:val="18"/>
                        </w:rPr>
                        <w:t xml:space="preserve">générale des programmes </w:t>
                      </w:r>
                      <w:r>
                        <w:rPr>
                          <w:b/>
                          <w:sz w:val="18"/>
                        </w:rPr>
                        <w:br/>
                        <w:t xml:space="preserve">dédiés </w:t>
                      </w:r>
                      <w:r w:rsidRPr="00F429C0">
                        <w:rPr>
                          <w:b/>
                          <w:sz w:val="18"/>
                        </w:rPr>
                        <w:t>aux personnes, aux familles et aux communautés</w:t>
                      </w:r>
                    </w:p>
                  </w:txbxContent>
                </v:textbox>
              </v:shape>
            </v:group>
          </w:pict>
        </mc:Fallback>
      </mc:AlternateContent>
    </w:r>
  </w:p>
  <w:p w:rsidR="006939FD" w:rsidRDefault="006939FD" w14:paraId="2101F252" w14:textId="7777777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70B2" w:rsidRDefault="00240279" w14:paraId="60154D9B" w14:textId="2F9F162E">
    <w:pPr>
      <w:pStyle w:val="En-tte"/>
    </w:pPr>
    <w:r>
      <w:rPr>
        <w:noProof/>
      </w:rPr>
      <w:pict w14:anchorId="60EE43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1250" style="position:absolute;margin-left:0;margin-top:0;width:553.65pt;height:55.35pt;rotation:315;z-index:-251656192;mso-position-horizontal:center;mso-position-horizontal-relative:margin;mso-position-vertical:center;mso-position-vertical-relative:margin" o:spid="_x0000_s1025" o:allowincell="f" fillcolor="silver" stroked="f" type="#_x0000_t136">
          <v:fill opacity=".5"/>
          <v:textpath style="font-family:&quot;Times New Roman&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C3D05"/>
    <w:multiLevelType w:val="hybridMultilevel"/>
    <w:tmpl w:val="9D7076BE"/>
    <w:lvl w:ilvl="0" w:tplc="30D2627C">
      <w:start w:val="1"/>
      <w:numFmt w:val="bullet"/>
      <w:lvlText w:val="-"/>
      <w:lvlJc w:val="left"/>
      <w:pPr>
        <w:ind w:left="720" w:hanging="360"/>
      </w:pPr>
      <w:rPr>
        <w:rFonts w:hint="default" w:ascii="Times New Roman" w:hAnsi="Times New Roman" w:eastAsia="Calibri" w:cs="Times New Roman"/>
      </w:rPr>
    </w:lvl>
    <w:lvl w:ilvl="1" w:tplc="0C0C0003" w:tentative="1">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1" w15:restartNumberingAfterBreak="0">
    <w:nsid w:val="0FBC8948"/>
    <w:multiLevelType w:val="hybridMultilevel"/>
    <w:tmpl w:val="239EEE20"/>
    <w:lvl w:ilvl="0" w:tplc="C5DC0616">
      <w:start w:val="1"/>
      <w:numFmt w:val="bullet"/>
      <w:lvlText w:val=""/>
      <w:lvlJc w:val="left"/>
      <w:pPr>
        <w:ind w:left="720" w:hanging="360"/>
      </w:pPr>
      <w:rPr>
        <w:rFonts w:hint="default" w:ascii="Symbol" w:hAnsi="Symbol"/>
      </w:rPr>
    </w:lvl>
    <w:lvl w:ilvl="1" w:tplc="DCFEB4BE">
      <w:start w:val="1"/>
      <w:numFmt w:val="bullet"/>
      <w:lvlText w:val="o"/>
      <w:lvlJc w:val="left"/>
      <w:pPr>
        <w:ind w:left="1440" w:hanging="360"/>
      </w:pPr>
      <w:rPr>
        <w:rFonts w:hint="default" w:ascii="Courier New" w:hAnsi="Courier New"/>
      </w:rPr>
    </w:lvl>
    <w:lvl w:ilvl="2" w:tplc="4D6E07AE">
      <w:start w:val="1"/>
      <w:numFmt w:val="bullet"/>
      <w:lvlText w:val=""/>
      <w:lvlJc w:val="left"/>
      <w:pPr>
        <w:ind w:left="2160" w:hanging="360"/>
      </w:pPr>
      <w:rPr>
        <w:rFonts w:hint="default" w:ascii="Wingdings" w:hAnsi="Wingdings"/>
      </w:rPr>
    </w:lvl>
    <w:lvl w:ilvl="3" w:tplc="E1D65242">
      <w:start w:val="1"/>
      <w:numFmt w:val="bullet"/>
      <w:lvlText w:val=""/>
      <w:lvlJc w:val="left"/>
      <w:pPr>
        <w:ind w:left="2880" w:hanging="360"/>
      </w:pPr>
      <w:rPr>
        <w:rFonts w:hint="default" w:ascii="Symbol" w:hAnsi="Symbol"/>
      </w:rPr>
    </w:lvl>
    <w:lvl w:ilvl="4" w:tplc="17BE3EF4">
      <w:start w:val="1"/>
      <w:numFmt w:val="bullet"/>
      <w:lvlText w:val="o"/>
      <w:lvlJc w:val="left"/>
      <w:pPr>
        <w:ind w:left="3600" w:hanging="360"/>
      </w:pPr>
      <w:rPr>
        <w:rFonts w:hint="default" w:ascii="Courier New" w:hAnsi="Courier New"/>
      </w:rPr>
    </w:lvl>
    <w:lvl w:ilvl="5" w:tplc="6CC2EB2A">
      <w:start w:val="1"/>
      <w:numFmt w:val="bullet"/>
      <w:lvlText w:val=""/>
      <w:lvlJc w:val="left"/>
      <w:pPr>
        <w:ind w:left="4320" w:hanging="360"/>
      </w:pPr>
      <w:rPr>
        <w:rFonts w:hint="default" w:ascii="Wingdings" w:hAnsi="Wingdings"/>
      </w:rPr>
    </w:lvl>
    <w:lvl w:ilvl="6" w:tplc="276CAAC8">
      <w:start w:val="1"/>
      <w:numFmt w:val="bullet"/>
      <w:lvlText w:val=""/>
      <w:lvlJc w:val="left"/>
      <w:pPr>
        <w:ind w:left="5040" w:hanging="360"/>
      </w:pPr>
      <w:rPr>
        <w:rFonts w:hint="default" w:ascii="Symbol" w:hAnsi="Symbol"/>
      </w:rPr>
    </w:lvl>
    <w:lvl w:ilvl="7" w:tplc="331AD296">
      <w:start w:val="1"/>
      <w:numFmt w:val="bullet"/>
      <w:lvlText w:val="o"/>
      <w:lvlJc w:val="left"/>
      <w:pPr>
        <w:ind w:left="5760" w:hanging="360"/>
      </w:pPr>
      <w:rPr>
        <w:rFonts w:hint="default" w:ascii="Courier New" w:hAnsi="Courier New"/>
      </w:rPr>
    </w:lvl>
    <w:lvl w:ilvl="8" w:tplc="47B0861E">
      <w:start w:val="1"/>
      <w:numFmt w:val="bullet"/>
      <w:lvlText w:val=""/>
      <w:lvlJc w:val="left"/>
      <w:pPr>
        <w:ind w:left="6480" w:hanging="360"/>
      </w:pPr>
      <w:rPr>
        <w:rFonts w:hint="default" w:ascii="Wingdings" w:hAnsi="Wingdings"/>
      </w:rPr>
    </w:lvl>
  </w:abstractNum>
  <w:abstractNum w:abstractNumId="2" w15:restartNumberingAfterBreak="0">
    <w:nsid w:val="331E52AC"/>
    <w:multiLevelType w:val="hybridMultilevel"/>
    <w:tmpl w:val="B7386C2C"/>
    <w:lvl w:ilvl="0" w:tplc="4A56231E">
      <w:start w:val="1"/>
      <w:numFmt w:val="decimal"/>
      <w:lvlText w:val="%1."/>
      <w:lvlJc w:val="left"/>
      <w:pPr>
        <w:tabs>
          <w:tab w:val="num" w:pos="720"/>
        </w:tabs>
        <w:ind w:left="720" w:hanging="360"/>
      </w:pPr>
    </w:lvl>
    <w:lvl w:ilvl="1" w:tplc="AFB42FA0" w:tentative="1">
      <w:start w:val="1"/>
      <w:numFmt w:val="decimal"/>
      <w:lvlText w:val="%2."/>
      <w:lvlJc w:val="left"/>
      <w:pPr>
        <w:tabs>
          <w:tab w:val="num" w:pos="1440"/>
        </w:tabs>
        <w:ind w:left="1440" w:hanging="360"/>
      </w:pPr>
    </w:lvl>
    <w:lvl w:ilvl="2" w:tplc="9DEE4AE6" w:tentative="1">
      <w:start w:val="1"/>
      <w:numFmt w:val="decimal"/>
      <w:lvlText w:val="%3."/>
      <w:lvlJc w:val="left"/>
      <w:pPr>
        <w:tabs>
          <w:tab w:val="num" w:pos="2160"/>
        </w:tabs>
        <w:ind w:left="2160" w:hanging="360"/>
      </w:pPr>
    </w:lvl>
    <w:lvl w:ilvl="3" w:tplc="D234D63C" w:tentative="1">
      <w:start w:val="1"/>
      <w:numFmt w:val="decimal"/>
      <w:lvlText w:val="%4."/>
      <w:lvlJc w:val="left"/>
      <w:pPr>
        <w:tabs>
          <w:tab w:val="num" w:pos="2880"/>
        </w:tabs>
        <w:ind w:left="2880" w:hanging="360"/>
      </w:pPr>
    </w:lvl>
    <w:lvl w:ilvl="4" w:tplc="6150D530" w:tentative="1">
      <w:start w:val="1"/>
      <w:numFmt w:val="decimal"/>
      <w:lvlText w:val="%5."/>
      <w:lvlJc w:val="left"/>
      <w:pPr>
        <w:tabs>
          <w:tab w:val="num" w:pos="3600"/>
        </w:tabs>
        <w:ind w:left="3600" w:hanging="360"/>
      </w:pPr>
    </w:lvl>
    <w:lvl w:ilvl="5" w:tplc="48C07AC8" w:tentative="1">
      <w:start w:val="1"/>
      <w:numFmt w:val="decimal"/>
      <w:lvlText w:val="%6."/>
      <w:lvlJc w:val="left"/>
      <w:pPr>
        <w:tabs>
          <w:tab w:val="num" w:pos="4320"/>
        </w:tabs>
        <w:ind w:left="4320" w:hanging="360"/>
      </w:pPr>
    </w:lvl>
    <w:lvl w:ilvl="6" w:tplc="DE96BE52" w:tentative="1">
      <w:start w:val="1"/>
      <w:numFmt w:val="decimal"/>
      <w:lvlText w:val="%7."/>
      <w:lvlJc w:val="left"/>
      <w:pPr>
        <w:tabs>
          <w:tab w:val="num" w:pos="5040"/>
        </w:tabs>
        <w:ind w:left="5040" w:hanging="360"/>
      </w:pPr>
    </w:lvl>
    <w:lvl w:ilvl="7" w:tplc="085C0552" w:tentative="1">
      <w:start w:val="1"/>
      <w:numFmt w:val="decimal"/>
      <w:lvlText w:val="%8."/>
      <w:lvlJc w:val="left"/>
      <w:pPr>
        <w:tabs>
          <w:tab w:val="num" w:pos="5760"/>
        </w:tabs>
        <w:ind w:left="5760" w:hanging="360"/>
      </w:pPr>
    </w:lvl>
    <w:lvl w:ilvl="8" w:tplc="5652DE12" w:tentative="1">
      <w:start w:val="1"/>
      <w:numFmt w:val="decimal"/>
      <w:lvlText w:val="%9."/>
      <w:lvlJc w:val="left"/>
      <w:pPr>
        <w:tabs>
          <w:tab w:val="num" w:pos="6480"/>
        </w:tabs>
        <w:ind w:left="6480" w:hanging="360"/>
      </w:pPr>
    </w:lvl>
  </w:abstractNum>
  <w:abstractNum w:abstractNumId="3" w15:restartNumberingAfterBreak="0">
    <w:nsid w:val="3517687E"/>
    <w:multiLevelType w:val="multilevel"/>
    <w:tmpl w:val="E4D41B1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low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BB71E88"/>
    <w:multiLevelType w:val="hybridMultilevel"/>
    <w:tmpl w:val="1EBEAA38"/>
    <w:lvl w:ilvl="0" w:tplc="DA92A636">
      <w:start w:val="1"/>
      <w:numFmt w:val="bullet"/>
      <w:lvlText w:val="•"/>
      <w:lvlJc w:val="left"/>
      <w:pPr>
        <w:tabs>
          <w:tab w:val="num" w:pos="720"/>
        </w:tabs>
        <w:ind w:left="720" w:hanging="360"/>
      </w:pPr>
      <w:rPr>
        <w:rFonts w:hint="default" w:ascii="Arial" w:hAnsi="Arial"/>
      </w:rPr>
    </w:lvl>
    <w:lvl w:ilvl="1" w:tplc="D924FC18" w:tentative="1">
      <w:start w:val="1"/>
      <w:numFmt w:val="bullet"/>
      <w:lvlText w:val="•"/>
      <w:lvlJc w:val="left"/>
      <w:pPr>
        <w:tabs>
          <w:tab w:val="num" w:pos="1440"/>
        </w:tabs>
        <w:ind w:left="1440" w:hanging="360"/>
      </w:pPr>
      <w:rPr>
        <w:rFonts w:hint="default" w:ascii="Arial" w:hAnsi="Arial"/>
      </w:rPr>
    </w:lvl>
    <w:lvl w:ilvl="2" w:tplc="B6205FBC" w:tentative="1">
      <w:start w:val="1"/>
      <w:numFmt w:val="bullet"/>
      <w:lvlText w:val="•"/>
      <w:lvlJc w:val="left"/>
      <w:pPr>
        <w:tabs>
          <w:tab w:val="num" w:pos="2160"/>
        </w:tabs>
        <w:ind w:left="2160" w:hanging="360"/>
      </w:pPr>
      <w:rPr>
        <w:rFonts w:hint="default" w:ascii="Arial" w:hAnsi="Arial"/>
      </w:rPr>
    </w:lvl>
    <w:lvl w:ilvl="3" w:tplc="09263E78" w:tentative="1">
      <w:start w:val="1"/>
      <w:numFmt w:val="bullet"/>
      <w:lvlText w:val="•"/>
      <w:lvlJc w:val="left"/>
      <w:pPr>
        <w:tabs>
          <w:tab w:val="num" w:pos="2880"/>
        </w:tabs>
        <w:ind w:left="2880" w:hanging="360"/>
      </w:pPr>
      <w:rPr>
        <w:rFonts w:hint="default" w:ascii="Arial" w:hAnsi="Arial"/>
      </w:rPr>
    </w:lvl>
    <w:lvl w:ilvl="4" w:tplc="12D85A04" w:tentative="1">
      <w:start w:val="1"/>
      <w:numFmt w:val="bullet"/>
      <w:lvlText w:val="•"/>
      <w:lvlJc w:val="left"/>
      <w:pPr>
        <w:tabs>
          <w:tab w:val="num" w:pos="3600"/>
        </w:tabs>
        <w:ind w:left="3600" w:hanging="360"/>
      </w:pPr>
      <w:rPr>
        <w:rFonts w:hint="default" w:ascii="Arial" w:hAnsi="Arial"/>
      </w:rPr>
    </w:lvl>
    <w:lvl w:ilvl="5" w:tplc="CB724BE6" w:tentative="1">
      <w:start w:val="1"/>
      <w:numFmt w:val="bullet"/>
      <w:lvlText w:val="•"/>
      <w:lvlJc w:val="left"/>
      <w:pPr>
        <w:tabs>
          <w:tab w:val="num" w:pos="4320"/>
        </w:tabs>
        <w:ind w:left="4320" w:hanging="360"/>
      </w:pPr>
      <w:rPr>
        <w:rFonts w:hint="default" w:ascii="Arial" w:hAnsi="Arial"/>
      </w:rPr>
    </w:lvl>
    <w:lvl w:ilvl="6" w:tplc="03ECF65E" w:tentative="1">
      <w:start w:val="1"/>
      <w:numFmt w:val="bullet"/>
      <w:lvlText w:val="•"/>
      <w:lvlJc w:val="left"/>
      <w:pPr>
        <w:tabs>
          <w:tab w:val="num" w:pos="5040"/>
        </w:tabs>
        <w:ind w:left="5040" w:hanging="360"/>
      </w:pPr>
      <w:rPr>
        <w:rFonts w:hint="default" w:ascii="Arial" w:hAnsi="Arial"/>
      </w:rPr>
    </w:lvl>
    <w:lvl w:ilvl="7" w:tplc="0C0810FE" w:tentative="1">
      <w:start w:val="1"/>
      <w:numFmt w:val="bullet"/>
      <w:lvlText w:val="•"/>
      <w:lvlJc w:val="left"/>
      <w:pPr>
        <w:tabs>
          <w:tab w:val="num" w:pos="5760"/>
        </w:tabs>
        <w:ind w:left="5760" w:hanging="360"/>
      </w:pPr>
      <w:rPr>
        <w:rFonts w:hint="default" w:ascii="Arial" w:hAnsi="Arial"/>
      </w:rPr>
    </w:lvl>
    <w:lvl w:ilvl="8" w:tplc="4170B7AE" w:tentative="1">
      <w:start w:val="1"/>
      <w:numFmt w:val="bullet"/>
      <w:lvlText w:val="•"/>
      <w:lvlJc w:val="left"/>
      <w:pPr>
        <w:tabs>
          <w:tab w:val="num" w:pos="6480"/>
        </w:tabs>
        <w:ind w:left="6480" w:hanging="360"/>
      </w:pPr>
      <w:rPr>
        <w:rFonts w:hint="default" w:ascii="Arial" w:hAnsi="Arial"/>
      </w:rPr>
    </w:lvl>
  </w:abstractNum>
  <w:abstractNum w:abstractNumId="5" w15:restartNumberingAfterBreak="0">
    <w:nsid w:val="3CBB9539"/>
    <w:multiLevelType w:val="hybridMultilevel"/>
    <w:tmpl w:val="7AF0DD22"/>
    <w:lvl w:ilvl="0" w:tplc="F12A7CC0">
      <w:start w:val="1"/>
      <w:numFmt w:val="bullet"/>
      <w:lvlText w:val="-"/>
      <w:lvlJc w:val="left"/>
      <w:pPr>
        <w:ind w:left="720" w:hanging="360"/>
      </w:pPr>
      <w:rPr>
        <w:rFonts w:hint="default" w:ascii="Calibri" w:hAnsi="Calibri"/>
      </w:rPr>
    </w:lvl>
    <w:lvl w:ilvl="1" w:tplc="39C83DFC">
      <w:start w:val="1"/>
      <w:numFmt w:val="bullet"/>
      <w:lvlText w:val="o"/>
      <w:lvlJc w:val="left"/>
      <w:pPr>
        <w:ind w:left="1440" w:hanging="360"/>
      </w:pPr>
      <w:rPr>
        <w:rFonts w:hint="default" w:ascii="Courier New" w:hAnsi="Courier New"/>
      </w:rPr>
    </w:lvl>
    <w:lvl w:ilvl="2" w:tplc="359AC7C4">
      <w:start w:val="1"/>
      <w:numFmt w:val="bullet"/>
      <w:lvlText w:val=""/>
      <w:lvlJc w:val="left"/>
      <w:pPr>
        <w:ind w:left="2160" w:hanging="360"/>
      </w:pPr>
      <w:rPr>
        <w:rFonts w:hint="default" w:ascii="Wingdings" w:hAnsi="Wingdings"/>
      </w:rPr>
    </w:lvl>
    <w:lvl w:ilvl="3" w:tplc="3ED614DC">
      <w:start w:val="1"/>
      <w:numFmt w:val="bullet"/>
      <w:lvlText w:val=""/>
      <w:lvlJc w:val="left"/>
      <w:pPr>
        <w:ind w:left="2880" w:hanging="360"/>
      </w:pPr>
      <w:rPr>
        <w:rFonts w:hint="default" w:ascii="Symbol" w:hAnsi="Symbol"/>
      </w:rPr>
    </w:lvl>
    <w:lvl w:ilvl="4" w:tplc="963ABB8C">
      <w:start w:val="1"/>
      <w:numFmt w:val="bullet"/>
      <w:lvlText w:val="o"/>
      <w:lvlJc w:val="left"/>
      <w:pPr>
        <w:ind w:left="3600" w:hanging="360"/>
      </w:pPr>
      <w:rPr>
        <w:rFonts w:hint="default" w:ascii="Courier New" w:hAnsi="Courier New"/>
      </w:rPr>
    </w:lvl>
    <w:lvl w:ilvl="5" w:tplc="78C0FE30">
      <w:start w:val="1"/>
      <w:numFmt w:val="bullet"/>
      <w:lvlText w:val=""/>
      <w:lvlJc w:val="left"/>
      <w:pPr>
        <w:ind w:left="4320" w:hanging="360"/>
      </w:pPr>
      <w:rPr>
        <w:rFonts w:hint="default" w:ascii="Wingdings" w:hAnsi="Wingdings"/>
      </w:rPr>
    </w:lvl>
    <w:lvl w:ilvl="6" w:tplc="366427A8">
      <w:start w:val="1"/>
      <w:numFmt w:val="bullet"/>
      <w:lvlText w:val=""/>
      <w:lvlJc w:val="left"/>
      <w:pPr>
        <w:ind w:left="5040" w:hanging="360"/>
      </w:pPr>
      <w:rPr>
        <w:rFonts w:hint="default" w:ascii="Symbol" w:hAnsi="Symbol"/>
      </w:rPr>
    </w:lvl>
    <w:lvl w:ilvl="7" w:tplc="BF4C7140">
      <w:start w:val="1"/>
      <w:numFmt w:val="bullet"/>
      <w:lvlText w:val="o"/>
      <w:lvlJc w:val="left"/>
      <w:pPr>
        <w:ind w:left="5760" w:hanging="360"/>
      </w:pPr>
      <w:rPr>
        <w:rFonts w:hint="default" w:ascii="Courier New" w:hAnsi="Courier New"/>
      </w:rPr>
    </w:lvl>
    <w:lvl w:ilvl="8" w:tplc="0E5890DE">
      <w:start w:val="1"/>
      <w:numFmt w:val="bullet"/>
      <w:lvlText w:val=""/>
      <w:lvlJc w:val="left"/>
      <w:pPr>
        <w:ind w:left="6480" w:hanging="360"/>
      </w:pPr>
      <w:rPr>
        <w:rFonts w:hint="default" w:ascii="Wingdings" w:hAnsi="Wingdings"/>
      </w:rPr>
    </w:lvl>
  </w:abstractNum>
  <w:abstractNum w:abstractNumId="6" w15:restartNumberingAfterBreak="0">
    <w:nsid w:val="3FE7472B"/>
    <w:multiLevelType w:val="hybridMultilevel"/>
    <w:tmpl w:val="F8BCCB4C"/>
    <w:lvl w:ilvl="0" w:tplc="E2405794">
      <w:start w:val="1"/>
      <w:numFmt w:val="bullet"/>
      <w:lvlText w:val="•"/>
      <w:lvlJc w:val="left"/>
      <w:pPr>
        <w:tabs>
          <w:tab w:val="num" w:pos="720"/>
        </w:tabs>
        <w:ind w:left="720" w:hanging="360"/>
      </w:pPr>
      <w:rPr>
        <w:rFonts w:hint="default" w:ascii="Arial" w:hAnsi="Arial"/>
      </w:rPr>
    </w:lvl>
    <w:lvl w:ilvl="1" w:tplc="20ACED88">
      <w:start w:val="1"/>
      <w:numFmt w:val="bullet"/>
      <w:lvlText w:val="•"/>
      <w:lvlJc w:val="left"/>
      <w:pPr>
        <w:tabs>
          <w:tab w:val="num" w:pos="1440"/>
        </w:tabs>
        <w:ind w:left="1440" w:hanging="360"/>
      </w:pPr>
      <w:rPr>
        <w:rFonts w:hint="default" w:ascii="Arial" w:hAnsi="Arial"/>
      </w:rPr>
    </w:lvl>
    <w:lvl w:ilvl="2" w:tplc="1CB0FCDC" w:tentative="1">
      <w:start w:val="1"/>
      <w:numFmt w:val="bullet"/>
      <w:lvlText w:val="•"/>
      <w:lvlJc w:val="left"/>
      <w:pPr>
        <w:tabs>
          <w:tab w:val="num" w:pos="2160"/>
        </w:tabs>
        <w:ind w:left="2160" w:hanging="360"/>
      </w:pPr>
      <w:rPr>
        <w:rFonts w:hint="default" w:ascii="Arial" w:hAnsi="Arial"/>
      </w:rPr>
    </w:lvl>
    <w:lvl w:ilvl="3" w:tplc="14C2CA2C" w:tentative="1">
      <w:start w:val="1"/>
      <w:numFmt w:val="bullet"/>
      <w:lvlText w:val="•"/>
      <w:lvlJc w:val="left"/>
      <w:pPr>
        <w:tabs>
          <w:tab w:val="num" w:pos="2880"/>
        </w:tabs>
        <w:ind w:left="2880" w:hanging="360"/>
      </w:pPr>
      <w:rPr>
        <w:rFonts w:hint="default" w:ascii="Arial" w:hAnsi="Arial"/>
      </w:rPr>
    </w:lvl>
    <w:lvl w:ilvl="4" w:tplc="9AEAA94E" w:tentative="1">
      <w:start w:val="1"/>
      <w:numFmt w:val="bullet"/>
      <w:lvlText w:val="•"/>
      <w:lvlJc w:val="left"/>
      <w:pPr>
        <w:tabs>
          <w:tab w:val="num" w:pos="3600"/>
        </w:tabs>
        <w:ind w:left="3600" w:hanging="360"/>
      </w:pPr>
      <w:rPr>
        <w:rFonts w:hint="default" w:ascii="Arial" w:hAnsi="Arial"/>
      </w:rPr>
    </w:lvl>
    <w:lvl w:ilvl="5" w:tplc="BAFA7EFA" w:tentative="1">
      <w:start w:val="1"/>
      <w:numFmt w:val="bullet"/>
      <w:lvlText w:val="•"/>
      <w:lvlJc w:val="left"/>
      <w:pPr>
        <w:tabs>
          <w:tab w:val="num" w:pos="4320"/>
        </w:tabs>
        <w:ind w:left="4320" w:hanging="360"/>
      </w:pPr>
      <w:rPr>
        <w:rFonts w:hint="default" w:ascii="Arial" w:hAnsi="Arial"/>
      </w:rPr>
    </w:lvl>
    <w:lvl w:ilvl="6" w:tplc="9A2E49BA" w:tentative="1">
      <w:start w:val="1"/>
      <w:numFmt w:val="bullet"/>
      <w:lvlText w:val="•"/>
      <w:lvlJc w:val="left"/>
      <w:pPr>
        <w:tabs>
          <w:tab w:val="num" w:pos="5040"/>
        </w:tabs>
        <w:ind w:left="5040" w:hanging="360"/>
      </w:pPr>
      <w:rPr>
        <w:rFonts w:hint="default" w:ascii="Arial" w:hAnsi="Arial"/>
      </w:rPr>
    </w:lvl>
    <w:lvl w:ilvl="7" w:tplc="F9E09398" w:tentative="1">
      <w:start w:val="1"/>
      <w:numFmt w:val="bullet"/>
      <w:lvlText w:val="•"/>
      <w:lvlJc w:val="left"/>
      <w:pPr>
        <w:tabs>
          <w:tab w:val="num" w:pos="5760"/>
        </w:tabs>
        <w:ind w:left="5760" w:hanging="360"/>
      </w:pPr>
      <w:rPr>
        <w:rFonts w:hint="default" w:ascii="Arial" w:hAnsi="Arial"/>
      </w:rPr>
    </w:lvl>
    <w:lvl w:ilvl="8" w:tplc="DB282C6E" w:tentative="1">
      <w:start w:val="1"/>
      <w:numFmt w:val="bullet"/>
      <w:lvlText w:val="•"/>
      <w:lvlJc w:val="left"/>
      <w:pPr>
        <w:tabs>
          <w:tab w:val="num" w:pos="6480"/>
        </w:tabs>
        <w:ind w:left="6480" w:hanging="360"/>
      </w:pPr>
      <w:rPr>
        <w:rFonts w:hint="default" w:ascii="Arial" w:hAnsi="Arial"/>
      </w:rPr>
    </w:lvl>
  </w:abstractNum>
  <w:abstractNum w:abstractNumId="7" w15:restartNumberingAfterBreak="0">
    <w:nsid w:val="44CB647F"/>
    <w:multiLevelType w:val="hybridMultilevel"/>
    <w:tmpl w:val="FBE63BD4"/>
    <w:lvl w:ilvl="0" w:tplc="851CF712">
      <w:start w:val="1"/>
      <w:numFmt w:val="decimal"/>
      <w:lvlText w:val="%1."/>
      <w:lvlJc w:val="left"/>
      <w:pPr>
        <w:ind w:left="720" w:hanging="360"/>
      </w:pPr>
      <w:rPr>
        <w:rFonts w:ascii="Times New Roman" w:hAnsi="Times New Roman" w:eastAsia="Calibri" w:cs="Times New Roman"/>
      </w:rPr>
    </w:lvl>
    <w:lvl w:ilvl="1" w:tplc="0C0C0003">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8" w15:restartNumberingAfterBreak="0">
    <w:nsid w:val="49AA43C2"/>
    <w:multiLevelType w:val="hybridMultilevel"/>
    <w:tmpl w:val="4E965722"/>
    <w:lvl w:ilvl="0" w:tplc="911EB9A6">
      <w:start w:val="1"/>
      <w:numFmt w:val="bullet"/>
      <w:lvlText w:val="-"/>
      <w:lvlJc w:val="left"/>
      <w:pPr>
        <w:ind w:left="720" w:hanging="360"/>
      </w:pPr>
      <w:rPr>
        <w:rFonts w:hint="default" w:ascii="Times New Roman" w:hAnsi="Times New Roman" w:cs="Times New Roman" w:eastAsiaTheme="minorHAnsi"/>
      </w:rPr>
    </w:lvl>
    <w:lvl w:ilvl="1" w:tplc="0C0C0003">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9" w15:restartNumberingAfterBreak="0">
    <w:nsid w:val="52A4F7BF"/>
    <w:multiLevelType w:val="hybridMultilevel"/>
    <w:tmpl w:val="FF225DCA"/>
    <w:lvl w:ilvl="0" w:tplc="705A9C46">
      <w:start w:val="1"/>
      <w:numFmt w:val="decimal"/>
      <w:lvlText w:val="%1."/>
      <w:lvlJc w:val="left"/>
      <w:pPr>
        <w:ind w:left="720" w:hanging="360"/>
      </w:pPr>
    </w:lvl>
    <w:lvl w:ilvl="1" w:tplc="A134F9B8">
      <w:start w:val="1"/>
      <w:numFmt w:val="lowerLetter"/>
      <w:lvlText w:val="%2."/>
      <w:lvlJc w:val="left"/>
      <w:pPr>
        <w:ind w:left="1440" w:hanging="360"/>
      </w:pPr>
    </w:lvl>
    <w:lvl w:ilvl="2" w:tplc="CCDA5838">
      <w:start w:val="1"/>
      <w:numFmt w:val="lowerRoman"/>
      <w:lvlText w:val="%3."/>
      <w:lvlJc w:val="right"/>
      <w:pPr>
        <w:ind w:left="2160" w:hanging="180"/>
      </w:pPr>
    </w:lvl>
    <w:lvl w:ilvl="3" w:tplc="EB8AB464">
      <w:start w:val="1"/>
      <w:numFmt w:val="decimal"/>
      <w:lvlText w:val="%4."/>
      <w:lvlJc w:val="left"/>
      <w:pPr>
        <w:ind w:left="2880" w:hanging="360"/>
      </w:pPr>
    </w:lvl>
    <w:lvl w:ilvl="4" w:tplc="050864E2">
      <w:start w:val="1"/>
      <w:numFmt w:val="lowerLetter"/>
      <w:lvlText w:val="%5."/>
      <w:lvlJc w:val="left"/>
      <w:pPr>
        <w:ind w:left="3600" w:hanging="360"/>
      </w:pPr>
    </w:lvl>
    <w:lvl w:ilvl="5" w:tplc="B394E03A">
      <w:start w:val="1"/>
      <w:numFmt w:val="lowerRoman"/>
      <w:lvlText w:val="%6."/>
      <w:lvlJc w:val="right"/>
      <w:pPr>
        <w:ind w:left="4320" w:hanging="180"/>
      </w:pPr>
    </w:lvl>
    <w:lvl w:ilvl="6" w:tplc="C680A6BE">
      <w:start w:val="1"/>
      <w:numFmt w:val="decimal"/>
      <w:lvlText w:val="%7."/>
      <w:lvlJc w:val="left"/>
      <w:pPr>
        <w:ind w:left="5040" w:hanging="360"/>
      </w:pPr>
    </w:lvl>
    <w:lvl w:ilvl="7" w:tplc="62A4CBFA">
      <w:start w:val="1"/>
      <w:numFmt w:val="lowerLetter"/>
      <w:lvlText w:val="%8."/>
      <w:lvlJc w:val="left"/>
      <w:pPr>
        <w:ind w:left="5760" w:hanging="360"/>
      </w:pPr>
    </w:lvl>
    <w:lvl w:ilvl="8" w:tplc="D04C7B98">
      <w:start w:val="1"/>
      <w:numFmt w:val="lowerRoman"/>
      <w:lvlText w:val="%9."/>
      <w:lvlJc w:val="right"/>
      <w:pPr>
        <w:ind w:left="6480" w:hanging="180"/>
      </w:pPr>
    </w:lvl>
  </w:abstractNum>
  <w:abstractNum w:abstractNumId="10" w15:restartNumberingAfterBreak="0">
    <w:nsid w:val="548F41C5"/>
    <w:multiLevelType w:val="hybridMultilevel"/>
    <w:tmpl w:val="CE4E27B6"/>
    <w:lvl w:ilvl="0" w:tplc="EF702F80">
      <w:start w:val="1"/>
      <w:numFmt w:val="bullet"/>
      <w:lvlText w:val="•"/>
      <w:lvlJc w:val="left"/>
      <w:pPr>
        <w:tabs>
          <w:tab w:val="num" w:pos="720"/>
        </w:tabs>
        <w:ind w:left="720" w:hanging="360"/>
      </w:pPr>
      <w:rPr>
        <w:rFonts w:hint="default" w:ascii="Arial" w:hAnsi="Arial"/>
      </w:rPr>
    </w:lvl>
    <w:lvl w:ilvl="1" w:tplc="9698D97A">
      <w:start w:val="1"/>
      <w:numFmt w:val="bullet"/>
      <w:lvlText w:val="•"/>
      <w:lvlJc w:val="left"/>
      <w:pPr>
        <w:tabs>
          <w:tab w:val="num" w:pos="1440"/>
        </w:tabs>
        <w:ind w:left="1440" w:hanging="360"/>
      </w:pPr>
      <w:rPr>
        <w:rFonts w:hint="default" w:ascii="Arial" w:hAnsi="Arial"/>
      </w:rPr>
    </w:lvl>
    <w:lvl w:ilvl="2" w:tplc="9DEE525E" w:tentative="1">
      <w:start w:val="1"/>
      <w:numFmt w:val="bullet"/>
      <w:lvlText w:val="•"/>
      <w:lvlJc w:val="left"/>
      <w:pPr>
        <w:tabs>
          <w:tab w:val="num" w:pos="2160"/>
        </w:tabs>
        <w:ind w:left="2160" w:hanging="360"/>
      </w:pPr>
      <w:rPr>
        <w:rFonts w:hint="default" w:ascii="Arial" w:hAnsi="Arial"/>
      </w:rPr>
    </w:lvl>
    <w:lvl w:ilvl="3" w:tplc="4B0A3D78" w:tentative="1">
      <w:start w:val="1"/>
      <w:numFmt w:val="bullet"/>
      <w:lvlText w:val="•"/>
      <w:lvlJc w:val="left"/>
      <w:pPr>
        <w:tabs>
          <w:tab w:val="num" w:pos="2880"/>
        </w:tabs>
        <w:ind w:left="2880" w:hanging="360"/>
      </w:pPr>
      <w:rPr>
        <w:rFonts w:hint="default" w:ascii="Arial" w:hAnsi="Arial"/>
      </w:rPr>
    </w:lvl>
    <w:lvl w:ilvl="4" w:tplc="982AF01A" w:tentative="1">
      <w:start w:val="1"/>
      <w:numFmt w:val="bullet"/>
      <w:lvlText w:val="•"/>
      <w:lvlJc w:val="left"/>
      <w:pPr>
        <w:tabs>
          <w:tab w:val="num" w:pos="3600"/>
        </w:tabs>
        <w:ind w:left="3600" w:hanging="360"/>
      </w:pPr>
      <w:rPr>
        <w:rFonts w:hint="default" w:ascii="Arial" w:hAnsi="Arial"/>
      </w:rPr>
    </w:lvl>
    <w:lvl w:ilvl="5" w:tplc="B50AE53C" w:tentative="1">
      <w:start w:val="1"/>
      <w:numFmt w:val="bullet"/>
      <w:lvlText w:val="•"/>
      <w:lvlJc w:val="left"/>
      <w:pPr>
        <w:tabs>
          <w:tab w:val="num" w:pos="4320"/>
        </w:tabs>
        <w:ind w:left="4320" w:hanging="360"/>
      </w:pPr>
      <w:rPr>
        <w:rFonts w:hint="default" w:ascii="Arial" w:hAnsi="Arial"/>
      </w:rPr>
    </w:lvl>
    <w:lvl w:ilvl="6" w:tplc="F5AC8DAE" w:tentative="1">
      <w:start w:val="1"/>
      <w:numFmt w:val="bullet"/>
      <w:lvlText w:val="•"/>
      <w:lvlJc w:val="left"/>
      <w:pPr>
        <w:tabs>
          <w:tab w:val="num" w:pos="5040"/>
        </w:tabs>
        <w:ind w:left="5040" w:hanging="360"/>
      </w:pPr>
      <w:rPr>
        <w:rFonts w:hint="default" w:ascii="Arial" w:hAnsi="Arial"/>
      </w:rPr>
    </w:lvl>
    <w:lvl w:ilvl="7" w:tplc="AEA2F4CE" w:tentative="1">
      <w:start w:val="1"/>
      <w:numFmt w:val="bullet"/>
      <w:lvlText w:val="•"/>
      <w:lvlJc w:val="left"/>
      <w:pPr>
        <w:tabs>
          <w:tab w:val="num" w:pos="5760"/>
        </w:tabs>
        <w:ind w:left="5760" w:hanging="360"/>
      </w:pPr>
      <w:rPr>
        <w:rFonts w:hint="default" w:ascii="Arial" w:hAnsi="Arial"/>
      </w:rPr>
    </w:lvl>
    <w:lvl w:ilvl="8" w:tplc="309C5D8E" w:tentative="1">
      <w:start w:val="1"/>
      <w:numFmt w:val="bullet"/>
      <w:lvlText w:val="•"/>
      <w:lvlJc w:val="left"/>
      <w:pPr>
        <w:tabs>
          <w:tab w:val="num" w:pos="6480"/>
        </w:tabs>
        <w:ind w:left="6480" w:hanging="360"/>
      </w:pPr>
      <w:rPr>
        <w:rFonts w:hint="default" w:ascii="Arial" w:hAnsi="Arial"/>
      </w:rPr>
    </w:lvl>
  </w:abstractNum>
  <w:abstractNum w:abstractNumId="11" w15:restartNumberingAfterBreak="0">
    <w:nsid w:val="5FF63902"/>
    <w:multiLevelType w:val="hybridMultilevel"/>
    <w:tmpl w:val="D1F43C26"/>
    <w:lvl w:ilvl="0" w:tplc="288282E4">
      <w:numFmt w:val="bullet"/>
      <w:lvlText w:val="-"/>
      <w:lvlJc w:val="left"/>
      <w:pPr>
        <w:ind w:left="720" w:hanging="360"/>
      </w:pPr>
      <w:rPr>
        <w:rFonts w:hint="default" w:ascii="Calibri" w:hAnsi="Calibri" w:cs="Calibri" w:eastAsiaTheme="minorHAnsi"/>
      </w:rPr>
    </w:lvl>
    <w:lvl w:ilvl="1" w:tplc="FFFFFFFF">
      <w:start w:val="1"/>
      <w:numFmt w:val="bullet"/>
      <w:lvlText w:val="o"/>
      <w:lvlJc w:val="left"/>
      <w:pPr>
        <w:ind w:left="1440" w:hanging="360"/>
      </w:pPr>
      <w:rPr>
        <w:rFonts w:hint="default" w:ascii="Courier New" w:hAnsi="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61B4217C"/>
    <w:multiLevelType w:val="hybridMultilevel"/>
    <w:tmpl w:val="4244C016"/>
    <w:lvl w:ilvl="0" w:tplc="AE9E610C">
      <w:start w:val="1"/>
      <w:numFmt w:val="bullet"/>
      <w:lvlText w:val="-"/>
      <w:lvlJc w:val="left"/>
      <w:pPr>
        <w:ind w:left="720" w:hanging="360"/>
      </w:pPr>
      <w:rPr>
        <w:rFonts w:hint="default" w:ascii="Calibri" w:hAnsi="Calibri"/>
      </w:rPr>
    </w:lvl>
    <w:lvl w:ilvl="1" w:tplc="7EEE07FC">
      <w:start w:val="1"/>
      <w:numFmt w:val="bullet"/>
      <w:lvlText w:val="o"/>
      <w:lvlJc w:val="left"/>
      <w:pPr>
        <w:ind w:left="1440" w:hanging="360"/>
      </w:pPr>
      <w:rPr>
        <w:rFonts w:hint="default" w:ascii="Courier New" w:hAnsi="Courier New"/>
      </w:rPr>
    </w:lvl>
    <w:lvl w:ilvl="2" w:tplc="C2CE0614">
      <w:start w:val="1"/>
      <w:numFmt w:val="bullet"/>
      <w:lvlText w:val=""/>
      <w:lvlJc w:val="left"/>
      <w:pPr>
        <w:ind w:left="2160" w:hanging="360"/>
      </w:pPr>
      <w:rPr>
        <w:rFonts w:hint="default" w:ascii="Wingdings" w:hAnsi="Wingdings"/>
      </w:rPr>
    </w:lvl>
    <w:lvl w:ilvl="3" w:tplc="665A29AC">
      <w:start w:val="1"/>
      <w:numFmt w:val="bullet"/>
      <w:lvlText w:val=""/>
      <w:lvlJc w:val="left"/>
      <w:pPr>
        <w:ind w:left="2880" w:hanging="360"/>
      </w:pPr>
      <w:rPr>
        <w:rFonts w:hint="default" w:ascii="Symbol" w:hAnsi="Symbol"/>
      </w:rPr>
    </w:lvl>
    <w:lvl w:ilvl="4" w:tplc="1ED65916">
      <w:start w:val="1"/>
      <w:numFmt w:val="bullet"/>
      <w:lvlText w:val="o"/>
      <w:lvlJc w:val="left"/>
      <w:pPr>
        <w:ind w:left="3600" w:hanging="360"/>
      </w:pPr>
      <w:rPr>
        <w:rFonts w:hint="default" w:ascii="Courier New" w:hAnsi="Courier New"/>
      </w:rPr>
    </w:lvl>
    <w:lvl w:ilvl="5" w:tplc="2A788532">
      <w:start w:val="1"/>
      <w:numFmt w:val="bullet"/>
      <w:lvlText w:val=""/>
      <w:lvlJc w:val="left"/>
      <w:pPr>
        <w:ind w:left="4320" w:hanging="360"/>
      </w:pPr>
      <w:rPr>
        <w:rFonts w:hint="default" w:ascii="Wingdings" w:hAnsi="Wingdings"/>
      </w:rPr>
    </w:lvl>
    <w:lvl w:ilvl="6" w:tplc="70722956">
      <w:start w:val="1"/>
      <w:numFmt w:val="bullet"/>
      <w:lvlText w:val=""/>
      <w:lvlJc w:val="left"/>
      <w:pPr>
        <w:ind w:left="5040" w:hanging="360"/>
      </w:pPr>
      <w:rPr>
        <w:rFonts w:hint="default" w:ascii="Symbol" w:hAnsi="Symbol"/>
      </w:rPr>
    </w:lvl>
    <w:lvl w:ilvl="7" w:tplc="1D36F01A">
      <w:start w:val="1"/>
      <w:numFmt w:val="bullet"/>
      <w:lvlText w:val="o"/>
      <w:lvlJc w:val="left"/>
      <w:pPr>
        <w:ind w:left="5760" w:hanging="360"/>
      </w:pPr>
      <w:rPr>
        <w:rFonts w:hint="default" w:ascii="Courier New" w:hAnsi="Courier New"/>
      </w:rPr>
    </w:lvl>
    <w:lvl w:ilvl="8" w:tplc="A290F2C8">
      <w:start w:val="1"/>
      <w:numFmt w:val="bullet"/>
      <w:lvlText w:val=""/>
      <w:lvlJc w:val="left"/>
      <w:pPr>
        <w:ind w:left="6480" w:hanging="360"/>
      </w:pPr>
      <w:rPr>
        <w:rFonts w:hint="default" w:ascii="Wingdings" w:hAnsi="Wingdings"/>
      </w:rPr>
    </w:lvl>
  </w:abstractNum>
  <w:abstractNum w:abstractNumId="13" w15:restartNumberingAfterBreak="0">
    <w:nsid w:val="702A5AE1"/>
    <w:multiLevelType w:val="hybridMultilevel"/>
    <w:tmpl w:val="9678E564"/>
    <w:lvl w:ilvl="0" w:tplc="1D908172">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672492885">
    <w:abstractNumId w:val="9"/>
  </w:num>
  <w:num w:numId="2" w16cid:durableId="268512979">
    <w:abstractNumId w:val="0"/>
  </w:num>
  <w:num w:numId="3" w16cid:durableId="1089740458">
    <w:abstractNumId w:val="8"/>
  </w:num>
  <w:num w:numId="4" w16cid:durableId="229311133">
    <w:abstractNumId w:val="7"/>
  </w:num>
  <w:num w:numId="5" w16cid:durableId="403644799">
    <w:abstractNumId w:val="2"/>
  </w:num>
  <w:num w:numId="6" w16cid:durableId="1958023601">
    <w:abstractNumId w:val="6"/>
  </w:num>
  <w:num w:numId="7" w16cid:durableId="1469662368">
    <w:abstractNumId w:val="12"/>
  </w:num>
  <w:num w:numId="8" w16cid:durableId="1114907941">
    <w:abstractNumId w:val="1"/>
  </w:num>
  <w:num w:numId="9" w16cid:durableId="261038887">
    <w:abstractNumId w:val="11"/>
  </w:num>
  <w:num w:numId="10" w16cid:durableId="1336113270">
    <w:abstractNumId w:val="5"/>
  </w:num>
  <w:num w:numId="11" w16cid:durableId="1259211456">
    <w:abstractNumId w:val="3"/>
  </w:num>
  <w:num w:numId="12" w16cid:durableId="1033462964">
    <w:abstractNumId w:val="13"/>
  </w:num>
  <w:num w:numId="13" w16cid:durableId="1246181835">
    <w:abstractNumId w:val="10"/>
  </w:num>
  <w:num w:numId="14" w16cid:durableId="101098217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MH">
    <w15:presenceInfo w15:providerId="None" w15:userId="MAM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dirty"/>
  <w:trackRevisions w:val="true"/>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716"/>
    <w:rsid w:val="000055F5"/>
    <w:rsid w:val="000214A0"/>
    <w:rsid w:val="000345E3"/>
    <w:rsid w:val="00042EEF"/>
    <w:rsid w:val="0004304D"/>
    <w:rsid w:val="000554C5"/>
    <w:rsid w:val="000633F9"/>
    <w:rsid w:val="000645F9"/>
    <w:rsid w:val="000757DC"/>
    <w:rsid w:val="000833DD"/>
    <w:rsid w:val="00093B9F"/>
    <w:rsid w:val="000A01F1"/>
    <w:rsid w:val="000A2122"/>
    <w:rsid w:val="000B2251"/>
    <w:rsid w:val="000C68BF"/>
    <w:rsid w:val="000C7A11"/>
    <w:rsid w:val="000D59B1"/>
    <w:rsid w:val="000F02FA"/>
    <w:rsid w:val="000F0573"/>
    <w:rsid w:val="000F155E"/>
    <w:rsid w:val="0010208B"/>
    <w:rsid w:val="00126CA1"/>
    <w:rsid w:val="0012732A"/>
    <w:rsid w:val="00131C20"/>
    <w:rsid w:val="00135714"/>
    <w:rsid w:val="0014225E"/>
    <w:rsid w:val="0015091F"/>
    <w:rsid w:val="00154A4B"/>
    <w:rsid w:val="00156567"/>
    <w:rsid w:val="00164441"/>
    <w:rsid w:val="00167FAC"/>
    <w:rsid w:val="001824AF"/>
    <w:rsid w:val="00184E5D"/>
    <w:rsid w:val="00191BBD"/>
    <w:rsid w:val="001970E0"/>
    <w:rsid w:val="001D101A"/>
    <w:rsid w:val="001D7B91"/>
    <w:rsid w:val="001E4B41"/>
    <w:rsid w:val="001F18C9"/>
    <w:rsid w:val="001F4FCA"/>
    <w:rsid w:val="001F7107"/>
    <w:rsid w:val="002026F8"/>
    <w:rsid w:val="002111B9"/>
    <w:rsid w:val="002151E2"/>
    <w:rsid w:val="002158C2"/>
    <w:rsid w:val="0022320E"/>
    <w:rsid w:val="00231447"/>
    <w:rsid w:val="00231A8C"/>
    <w:rsid w:val="002332C3"/>
    <w:rsid w:val="00236160"/>
    <w:rsid w:val="002374B2"/>
    <w:rsid w:val="00240279"/>
    <w:rsid w:val="00240A54"/>
    <w:rsid w:val="00244C5A"/>
    <w:rsid w:val="00246FC4"/>
    <w:rsid w:val="00263131"/>
    <w:rsid w:val="0026617B"/>
    <w:rsid w:val="00267AC3"/>
    <w:rsid w:val="00275088"/>
    <w:rsid w:val="0028192C"/>
    <w:rsid w:val="0029377B"/>
    <w:rsid w:val="00297627"/>
    <w:rsid w:val="002B2844"/>
    <w:rsid w:val="002D0B85"/>
    <w:rsid w:val="002E783F"/>
    <w:rsid w:val="002F0356"/>
    <w:rsid w:val="002F35AD"/>
    <w:rsid w:val="002F48B5"/>
    <w:rsid w:val="002F4B0B"/>
    <w:rsid w:val="002F61CD"/>
    <w:rsid w:val="002F7162"/>
    <w:rsid w:val="00307BF1"/>
    <w:rsid w:val="00323C58"/>
    <w:rsid w:val="00325E2A"/>
    <w:rsid w:val="00332A6B"/>
    <w:rsid w:val="0033406E"/>
    <w:rsid w:val="00335C28"/>
    <w:rsid w:val="00340E47"/>
    <w:rsid w:val="00342EAD"/>
    <w:rsid w:val="00347EA0"/>
    <w:rsid w:val="00355267"/>
    <w:rsid w:val="00363E29"/>
    <w:rsid w:val="00363F3B"/>
    <w:rsid w:val="00365DBF"/>
    <w:rsid w:val="003736C9"/>
    <w:rsid w:val="00387EC4"/>
    <w:rsid w:val="00387EF7"/>
    <w:rsid w:val="00397F33"/>
    <w:rsid w:val="003A1D9A"/>
    <w:rsid w:val="003B14DC"/>
    <w:rsid w:val="003B2F81"/>
    <w:rsid w:val="003B5D22"/>
    <w:rsid w:val="003B7820"/>
    <w:rsid w:val="003C4485"/>
    <w:rsid w:val="003D5E42"/>
    <w:rsid w:val="003E2C2D"/>
    <w:rsid w:val="00406356"/>
    <w:rsid w:val="00416250"/>
    <w:rsid w:val="0042489E"/>
    <w:rsid w:val="00452331"/>
    <w:rsid w:val="00452B49"/>
    <w:rsid w:val="00452FE3"/>
    <w:rsid w:val="004627D9"/>
    <w:rsid w:val="004638F0"/>
    <w:rsid w:val="00480727"/>
    <w:rsid w:val="00492FCC"/>
    <w:rsid w:val="004A0018"/>
    <w:rsid w:val="004A0A31"/>
    <w:rsid w:val="004A6FD6"/>
    <w:rsid w:val="004A7147"/>
    <w:rsid w:val="004A78FE"/>
    <w:rsid w:val="004B1B7B"/>
    <w:rsid w:val="004B548E"/>
    <w:rsid w:val="004B73C9"/>
    <w:rsid w:val="004D3537"/>
    <w:rsid w:val="004E3894"/>
    <w:rsid w:val="004E7961"/>
    <w:rsid w:val="004F05A5"/>
    <w:rsid w:val="004F2617"/>
    <w:rsid w:val="004F331A"/>
    <w:rsid w:val="004F71E4"/>
    <w:rsid w:val="005016B3"/>
    <w:rsid w:val="005023BC"/>
    <w:rsid w:val="00507D98"/>
    <w:rsid w:val="00530D01"/>
    <w:rsid w:val="00535748"/>
    <w:rsid w:val="005423CC"/>
    <w:rsid w:val="0054637D"/>
    <w:rsid w:val="00553555"/>
    <w:rsid w:val="00565122"/>
    <w:rsid w:val="005658F4"/>
    <w:rsid w:val="00567053"/>
    <w:rsid w:val="005922F5"/>
    <w:rsid w:val="005936F8"/>
    <w:rsid w:val="005A384B"/>
    <w:rsid w:val="005B28E9"/>
    <w:rsid w:val="005E34F6"/>
    <w:rsid w:val="005E53F5"/>
    <w:rsid w:val="005F034F"/>
    <w:rsid w:val="005F332C"/>
    <w:rsid w:val="005F75A6"/>
    <w:rsid w:val="005F7FB8"/>
    <w:rsid w:val="0061188F"/>
    <w:rsid w:val="00624FF9"/>
    <w:rsid w:val="006337CA"/>
    <w:rsid w:val="00633DFD"/>
    <w:rsid w:val="0064505C"/>
    <w:rsid w:val="00646DB0"/>
    <w:rsid w:val="00651A85"/>
    <w:rsid w:val="006577E7"/>
    <w:rsid w:val="00661ED4"/>
    <w:rsid w:val="00671C43"/>
    <w:rsid w:val="00673D93"/>
    <w:rsid w:val="006754AA"/>
    <w:rsid w:val="006939FD"/>
    <w:rsid w:val="00695714"/>
    <w:rsid w:val="006A6EA4"/>
    <w:rsid w:val="006B5C97"/>
    <w:rsid w:val="006C034D"/>
    <w:rsid w:val="006C16C3"/>
    <w:rsid w:val="006E1AF3"/>
    <w:rsid w:val="006E2D0C"/>
    <w:rsid w:val="006F0D23"/>
    <w:rsid w:val="006F39F8"/>
    <w:rsid w:val="006F46A4"/>
    <w:rsid w:val="00702099"/>
    <w:rsid w:val="007170B2"/>
    <w:rsid w:val="007201F6"/>
    <w:rsid w:val="00722BE4"/>
    <w:rsid w:val="00736A66"/>
    <w:rsid w:val="007404B3"/>
    <w:rsid w:val="00740A4C"/>
    <w:rsid w:val="00746237"/>
    <w:rsid w:val="0074648E"/>
    <w:rsid w:val="007602D0"/>
    <w:rsid w:val="00761C6D"/>
    <w:rsid w:val="00762C85"/>
    <w:rsid w:val="00762FA2"/>
    <w:rsid w:val="00766838"/>
    <w:rsid w:val="00771CA1"/>
    <w:rsid w:val="00775FCA"/>
    <w:rsid w:val="007939B4"/>
    <w:rsid w:val="007955EE"/>
    <w:rsid w:val="007A00FC"/>
    <w:rsid w:val="007D31DC"/>
    <w:rsid w:val="007E13CF"/>
    <w:rsid w:val="007E4F80"/>
    <w:rsid w:val="00801C3A"/>
    <w:rsid w:val="00810F54"/>
    <w:rsid w:val="00811572"/>
    <w:rsid w:val="008126D3"/>
    <w:rsid w:val="00813C89"/>
    <w:rsid w:val="008177FD"/>
    <w:rsid w:val="008330A5"/>
    <w:rsid w:val="00837422"/>
    <w:rsid w:val="00842A06"/>
    <w:rsid w:val="0085056E"/>
    <w:rsid w:val="008563E7"/>
    <w:rsid w:val="00856AD0"/>
    <w:rsid w:val="00873F72"/>
    <w:rsid w:val="00874C48"/>
    <w:rsid w:val="00882347"/>
    <w:rsid w:val="00883927"/>
    <w:rsid w:val="0088557B"/>
    <w:rsid w:val="00890FED"/>
    <w:rsid w:val="008919B1"/>
    <w:rsid w:val="008B00C6"/>
    <w:rsid w:val="008B2403"/>
    <w:rsid w:val="008C3B9D"/>
    <w:rsid w:val="008C6209"/>
    <w:rsid w:val="008D719B"/>
    <w:rsid w:val="008E0CC5"/>
    <w:rsid w:val="008E514C"/>
    <w:rsid w:val="008F5830"/>
    <w:rsid w:val="0091357D"/>
    <w:rsid w:val="009400EE"/>
    <w:rsid w:val="009545E0"/>
    <w:rsid w:val="00960D06"/>
    <w:rsid w:val="009628C7"/>
    <w:rsid w:val="00966434"/>
    <w:rsid w:val="0097117D"/>
    <w:rsid w:val="00994A32"/>
    <w:rsid w:val="009951BB"/>
    <w:rsid w:val="009A4969"/>
    <w:rsid w:val="009A5FC0"/>
    <w:rsid w:val="009A729A"/>
    <w:rsid w:val="009B20A3"/>
    <w:rsid w:val="009C6866"/>
    <w:rsid w:val="009E0984"/>
    <w:rsid w:val="009E2A08"/>
    <w:rsid w:val="009E5779"/>
    <w:rsid w:val="009F29CA"/>
    <w:rsid w:val="00A0178F"/>
    <w:rsid w:val="00A121E7"/>
    <w:rsid w:val="00A20B55"/>
    <w:rsid w:val="00A23470"/>
    <w:rsid w:val="00A25BFB"/>
    <w:rsid w:val="00A37085"/>
    <w:rsid w:val="00A44544"/>
    <w:rsid w:val="00A45B77"/>
    <w:rsid w:val="00A54419"/>
    <w:rsid w:val="00A56FCD"/>
    <w:rsid w:val="00A65588"/>
    <w:rsid w:val="00A670DE"/>
    <w:rsid w:val="00A716E1"/>
    <w:rsid w:val="00A81E64"/>
    <w:rsid w:val="00A83AFF"/>
    <w:rsid w:val="00A91CD5"/>
    <w:rsid w:val="00A95875"/>
    <w:rsid w:val="00AB0EDE"/>
    <w:rsid w:val="00AC17D6"/>
    <w:rsid w:val="00AC40E2"/>
    <w:rsid w:val="00AC423E"/>
    <w:rsid w:val="00AC567B"/>
    <w:rsid w:val="00AD15DD"/>
    <w:rsid w:val="00AD5746"/>
    <w:rsid w:val="00AE3442"/>
    <w:rsid w:val="00B07B28"/>
    <w:rsid w:val="00B1673F"/>
    <w:rsid w:val="00B204BB"/>
    <w:rsid w:val="00B303C3"/>
    <w:rsid w:val="00B32098"/>
    <w:rsid w:val="00B41AC8"/>
    <w:rsid w:val="00B52AF4"/>
    <w:rsid w:val="00B55A21"/>
    <w:rsid w:val="00B601B9"/>
    <w:rsid w:val="00B66905"/>
    <w:rsid w:val="00B715B0"/>
    <w:rsid w:val="00B77F61"/>
    <w:rsid w:val="00B80CC9"/>
    <w:rsid w:val="00B83A13"/>
    <w:rsid w:val="00B92281"/>
    <w:rsid w:val="00B97689"/>
    <w:rsid w:val="00BB06DD"/>
    <w:rsid w:val="00BC6EFB"/>
    <w:rsid w:val="00BE5BA6"/>
    <w:rsid w:val="00BF1150"/>
    <w:rsid w:val="00C06547"/>
    <w:rsid w:val="00C16E21"/>
    <w:rsid w:val="00C208DD"/>
    <w:rsid w:val="00C41820"/>
    <w:rsid w:val="00C50303"/>
    <w:rsid w:val="00C72AEB"/>
    <w:rsid w:val="00C7615A"/>
    <w:rsid w:val="00C81272"/>
    <w:rsid w:val="00C83710"/>
    <w:rsid w:val="00C84CDB"/>
    <w:rsid w:val="00C909E2"/>
    <w:rsid w:val="00C92E36"/>
    <w:rsid w:val="00C9514E"/>
    <w:rsid w:val="00CA5091"/>
    <w:rsid w:val="00CB25F8"/>
    <w:rsid w:val="00CC7552"/>
    <w:rsid w:val="00CD1668"/>
    <w:rsid w:val="00CF17C4"/>
    <w:rsid w:val="00CF2FBF"/>
    <w:rsid w:val="00D155C6"/>
    <w:rsid w:val="00D27C30"/>
    <w:rsid w:val="00D31667"/>
    <w:rsid w:val="00D377B9"/>
    <w:rsid w:val="00D56984"/>
    <w:rsid w:val="00D63753"/>
    <w:rsid w:val="00D67A3D"/>
    <w:rsid w:val="00D73AD2"/>
    <w:rsid w:val="00D84219"/>
    <w:rsid w:val="00D91C62"/>
    <w:rsid w:val="00DA53A2"/>
    <w:rsid w:val="00DA58FA"/>
    <w:rsid w:val="00DA5A7C"/>
    <w:rsid w:val="00DA65F0"/>
    <w:rsid w:val="00DB0058"/>
    <w:rsid w:val="00DB2320"/>
    <w:rsid w:val="00DB2368"/>
    <w:rsid w:val="00DB2C94"/>
    <w:rsid w:val="00DC0EA5"/>
    <w:rsid w:val="00DC2E14"/>
    <w:rsid w:val="00DC7EAF"/>
    <w:rsid w:val="00DD778D"/>
    <w:rsid w:val="00DE0F3D"/>
    <w:rsid w:val="00DE34F3"/>
    <w:rsid w:val="00DE4574"/>
    <w:rsid w:val="00DE6C83"/>
    <w:rsid w:val="00DF2E0D"/>
    <w:rsid w:val="00E031AC"/>
    <w:rsid w:val="00E14C5B"/>
    <w:rsid w:val="00E33184"/>
    <w:rsid w:val="00E36E00"/>
    <w:rsid w:val="00E4089F"/>
    <w:rsid w:val="00E711FC"/>
    <w:rsid w:val="00E74445"/>
    <w:rsid w:val="00E92D19"/>
    <w:rsid w:val="00EB043B"/>
    <w:rsid w:val="00EB3681"/>
    <w:rsid w:val="00EB42E8"/>
    <w:rsid w:val="00EB5B59"/>
    <w:rsid w:val="00EB6A51"/>
    <w:rsid w:val="00EC0DEB"/>
    <w:rsid w:val="00EC12E0"/>
    <w:rsid w:val="00EE5D71"/>
    <w:rsid w:val="00EF26EC"/>
    <w:rsid w:val="00EF6F94"/>
    <w:rsid w:val="00F10506"/>
    <w:rsid w:val="00F20691"/>
    <w:rsid w:val="00F2187E"/>
    <w:rsid w:val="00F33B8B"/>
    <w:rsid w:val="00F34F66"/>
    <w:rsid w:val="00F43716"/>
    <w:rsid w:val="00F5092B"/>
    <w:rsid w:val="00F51E8C"/>
    <w:rsid w:val="00F52DE9"/>
    <w:rsid w:val="00F6159E"/>
    <w:rsid w:val="00F62DC4"/>
    <w:rsid w:val="00F63E1A"/>
    <w:rsid w:val="00F67929"/>
    <w:rsid w:val="00F74B82"/>
    <w:rsid w:val="00F761C7"/>
    <w:rsid w:val="00F77E86"/>
    <w:rsid w:val="00F9672A"/>
    <w:rsid w:val="00FA317E"/>
    <w:rsid w:val="00FC0122"/>
    <w:rsid w:val="00FD6B63"/>
    <w:rsid w:val="00FD74EB"/>
    <w:rsid w:val="00FE7889"/>
    <w:rsid w:val="013C0B5A"/>
    <w:rsid w:val="0160CDDE"/>
    <w:rsid w:val="09AE7482"/>
    <w:rsid w:val="0F9D3666"/>
    <w:rsid w:val="19F2C3AF"/>
    <w:rsid w:val="243F510F"/>
    <w:rsid w:val="2633BCCB"/>
    <w:rsid w:val="2644FB85"/>
    <w:rsid w:val="26668C96"/>
    <w:rsid w:val="2CC46A60"/>
    <w:rsid w:val="2D2E5776"/>
    <w:rsid w:val="301252AD"/>
    <w:rsid w:val="35E67DD5"/>
    <w:rsid w:val="395A50E5"/>
    <w:rsid w:val="3BD59060"/>
    <w:rsid w:val="3F26597F"/>
    <w:rsid w:val="401A1C72"/>
    <w:rsid w:val="44ED8D95"/>
    <w:rsid w:val="48190D1B"/>
    <w:rsid w:val="52525808"/>
    <w:rsid w:val="5583537F"/>
    <w:rsid w:val="563C72BC"/>
    <w:rsid w:val="5F98F12A"/>
    <w:rsid w:val="6305F856"/>
    <w:rsid w:val="63917E49"/>
    <w:rsid w:val="63F1B5A7"/>
    <w:rsid w:val="64FF4C06"/>
    <w:rsid w:val="6E96543B"/>
    <w:rsid w:val="7446B587"/>
    <w:rsid w:val="750595BF"/>
    <w:rsid w:val="7FA03AF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B29BD"/>
  <w15:chartTrackingRefBased/>
  <w15:docId w15:val="{4B1FE389-1FB4-4A3D-AB7D-98B960383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eastAsia="Calibri" w:ascii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51A85"/>
    <w:pPr>
      <w:spacing w:after="0" w:line="240" w:lineRule="auto"/>
    </w:pPr>
    <w:rPr>
      <w:rFonts w:ascii="Times New Roman" w:hAnsi="Times New Roman" w:cs="Times New Roman"/>
      <w:sz w:val="24"/>
    </w:rPr>
  </w:style>
  <w:style w:type="paragraph" w:styleId="Titre2">
    <w:name w:val="heading 2"/>
    <w:basedOn w:val="Normal"/>
    <w:next w:val="Normal"/>
    <w:link w:val="Titre2Car"/>
    <w:uiPriority w:val="9"/>
    <w:semiHidden/>
    <w:unhideWhenUsed/>
    <w:qFormat/>
    <w:rsid w:val="002332C3"/>
    <w:pPr>
      <w:keepNext/>
      <w:keepLines/>
      <w:spacing w:before="40"/>
      <w:outlineLvl w:val="1"/>
    </w:pPr>
    <w:rPr>
      <w:rFonts w:asciiTheme="majorHAnsi" w:hAnsiTheme="majorHAnsi" w:eastAsiaTheme="majorEastAsia" w:cstheme="majorBidi"/>
      <w:color w:val="2F5496" w:themeColor="accent1" w:themeShade="BF"/>
      <w:sz w:val="26"/>
      <w:szCs w:val="26"/>
    </w:rPr>
  </w:style>
  <w:style w:type="paragraph" w:styleId="Titre3">
    <w:name w:val="heading 3"/>
    <w:basedOn w:val="Normal"/>
    <w:next w:val="Normal"/>
    <w:link w:val="Titre3Car"/>
    <w:qFormat/>
    <w:rsid w:val="0097117D"/>
    <w:pPr>
      <w:keepNext/>
      <w:jc w:val="both"/>
      <w:outlineLvl w:val="2"/>
    </w:pPr>
    <w:rPr>
      <w:rFonts w:eastAsia="Times New Roman" w:cs="Arial"/>
      <w:b/>
      <w:bCs/>
      <w:smallCaps/>
      <w:lang w:eastAsia="fr-CA"/>
      <w14:shadow w14:blurRad="50800" w14:dist="38100" w14:dir="2700000" w14:sx="100000" w14:sy="100000" w14:kx="0" w14:ky="0" w14:algn="tl">
        <w14:srgbClr w14:val="000000">
          <w14:alpha w14:val="60000"/>
        </w14:srgbClr>
      </w14:shadow>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6939FD"/>
    <w:pPr>
      <w:tabs>
        <w:tab w:val="center" w:pos="4320"/>
        <w:tab w:val="right" w:pos="8640"/>
      </w:tabs>
    </w:pPr>
  </w:style>
  <w:style w:type="character" w:styleId="En-tteCar" w:customStyle="1">
    <w:name w:val="En-tête Car"/>
    <w:basedOn w:val="Policepardfaut"/>
    <w:link w:val="En-tte"/>
    <w:uiPriority w:val="99"/>
    <w:rsid w:val="006939FD"/>
    <w:rPr>
      <w:rFonts w:ascii="Times New Roman" w:hAnsi="Times New Roman" w:cs="Times New Roman"/>
      <w:sz w:val="24"/>
    </w:rPr>
  </w:style>
  <w:style w:type="paragraph" w:styleId="Pieddepage">
    <w:name w:val="footer"/>
    <w:basedOn w:val="Normal"/>
    <w:link w:val="PieddepageCar"/>
    <w:uiPriority w:val="99"/>
    <w:unhideWhenUsed/>
    <w:rsid w:val="006939FD"/>
    <w:pPr>
      <w:tabs>
        <w:tab w:val="center" w:pos="4320"/>
        <w:tab w:val="right" w:pos="8640"/>
      </w:tabs>
    </w:pPr>
  </w:style>
  <w:style w:type="character" w:styleId="PieddepageCar" w:customStyle="1">
    <w:name w:val="Pied de page Car"/>
    <w:basedOn w:val="Policepardfaut"/>
    <w:link w:val="Pieddepage"/>
    <w:uiPriority w:val="99"/>
    <w:rsid w:val="006939FD"/>
    <w:rPr>
      <w:rFonts w:ascii="Times New Roman" w:hAnsi="Times New Roman" w:cs="Times New Roman"/>
      <w:sz w:val="24"/>
    </w:rPr>
  </w:style>
  <w:style w:type="character" w:styleId="Titre3Car" w:customStyle="1">
    <w:name w:val="Titre 3 Car"/>
    <w:basedOn w:val="Policepardfaut"/>
    <w:link w:val="Titre3"/>
    <w:rsid w:val="0097117D"/>
    <w:rPr>
      <w:rFonts w:ascii="Times New Roman" w:hAnsi="Times New Roman" w:eastAsia="Times New Roman" w:cs="Arial"/>
      <w:b/>
      <w:bCs/>
      <w:smallCaps/>
      <w:sz w:val="24"/>
      <w:lang w:eastAsia="fr-CA"/>
      <w14:shadow w14:blurRad="50800" w14:dist="38100" w14:dir="2700000" w14:sx="100000" w14:sy="100000" w14:kx="0" w14:ky="0" w14:algn="tl">
        <w14:srgbClr w14:val="000000">
          <w14:alpha w14:val="60000"/>
        </w14:srgbClr>
      </w14:shadow>
    </w:rPr>
  </w:style>
  <w:style w:type="paragraph" w:styleId="Default" w:customStyle="1">
    <w:name w:val="Default"/>
    <w:basedOn w:val="Normal"/>
    <w:rsid w:val="00A95875"/>
    <w:pPr>
      <w:autoSpaceDE w:val="0"/>
      <w:autoSpaceDN w:val="0"/>
    </w:pPr>
    <w:rPr>
      <w:rFonts w:ascii="Arial" w:hAnsi="Arial" w:cs="Arial" w:eastAsiaTheme="minorHAnsi"/>
      <w:color w:val="000000"/>
      <w:szCs w:val="24"/>
      <w:lang w:eastAsia="fr-CA"/>
    </w:rPr>
  </w:style>
  <w:style w:type="character" w:styleId="Lienhypertexte">
    <w:name w:val="Hyperlink"/>
    <w:basedOn w:val="Policepardfaut"/>
    <w:uiPriority w:val="99"/>
    <w:unhideWhenUsed/>
    <w:rsid w:val="00A23470"/>
    <w:rPr>
      <w:color w:val="0563C1" w:themeColor="hyperlink"/>
      <w:u w:val="single"/>
    </w:rPr>
  </w:style>
  <w:style w:type="character" w:styleId="Mentionnonrsolue">
    <w:name w:val="Unresolved Mention"/>
    <w:basedOn w:val="Policepardfaut"/>
    <w:uiPriority w:val="99"/>
    <w:semiHidden/>
    <w:unhideWhenUsed/>
    <w:rsid w:val="00A23470"/>
    <w:rPr>
      <w:color w:val="605E5C"/>
      <w:shd w:val="clear" w:color="auto" w:fill="E1DFDD"/>
    </w:rPr>
  </w:style>
  <w:style w:type="paragraph" w:styleId="Paragraphedeliste">
    <w:name w:val="List Paragraph"/>
    <w:basedOn w:val="Normal"/>
    <w:uiPriority w:val="34"/>
    <w:qFormat/>
    <w:rsid w:val="001970E0"/>
    <w:pPr>
      <w:ind w:left="720"/>
      <w:contextualSpacing/>
    </w:pPr>
  </w:style>
  <w:style w:type="table" w:styleId="Grilledutableau">
    <w:name w:val="Table Grid"/>
    <w:basedOn w:val="TableauNormal"/>
    <w:uiPriority w:val="39"/>
    <w:rsid w:val="005F332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semiHidden/>
    <w:unhideWhenUsed/>
    <w:rsid w:val="00267AC3"/>
    <w:pPr>
      <w:spacing w:before="100" w:beforeAutospacing="1" w:after="100" w:afterAutospacing="1"/>
    </w:pPr>
    <w:rPr>
      <w:rFonts w:eastAsia="Times New Roman"/>
      <w:szCs w:val="24"/>
      <w:lang w:eastAsia="fr-CA"/>
    </w:rPr>
  </w:style>
  <w:style w:type="character" w:styleId="normaltextrun" w:customStyle="1">
    <w:name w:val="normaltextrun"/>
    <w:basedOn w:val="Policepardfaut"/>
    <w:rsid w:val="00DE6C83"/>
  </w:style>
  <w:style w:type="character" w:styleId="findhit" w:customStyle="1">
    <w:name w:val="findhit"/>
    <w:basedOn w:val="Policepardfaut"/>
    <w:rsid w:val="00DE6C83"/>
  </w:style>
  <w:style w:type="character" w:styleId="cf01" w:customStyle="1">
    <w:name w:val="cf01"/>
    <w:basedOn w:val="Policepardfaut"/>
    <w:rsid w:val="00DE6C83"/>
    <w:rPr>
      <w:rFonts w:hint="default" w:ascii="Segoe UI" w:hAnsi="Segoe UI" w:cs="Segoe UI"/>
      <w:sz w:val="18"/>
      <w:szCs w:val="18"/>
    </w:rPr>
  </w:style>
  <w:style w:type="character" w:styleId="Titre2Car" w:customStyle="1">
    <w:name w:val="Titre 2 Car"/>
    <w:basedOn w:val="Policepardfaut"/>
    <w:link w:val="Titre2"/>
    <w:uiPriority w:val="9"/>
    <w:semiHidden/>
    <w:rsid w:val="002332C3"/>
    <w:rPr>
      <w:rFonts w:asciiTheme="majorHAnsi" w:hAnsiTheme="majorHAnsi" w:eastAsiaTheme="majorEastAsia" w:cstheme="majorBidi"/>
      <w:color w:val="2F5496" w:themeColor="accent1" w:themeShade="BF"/>
      <w:sz w:val="26"/>
      <w:szCs w:val="26"/>
    </w:rPr>
  </w:style>
  <w:style w:type="paragraph" w:styleId="Rvision">
    <w:name w:val="Revision"/>
    <w:hidden/>
    <w:uiPriority w:val="99"/>
    <w:semiHidden/>
    <w:rsid w:val="00E14C5B"/>
    <w:pPr>
      <w:spacing w:after="0" w:line="240" w:lineRule="auto"/>
    </w:pPr>
    <w:rPr>
      <w:rFonts w:ascii="Times New Roman" w:hAnsi="Times New Roman" w:cs="Times New Roman"/>
      <w:sz w:val="24"/>
    </w:rPr>
  </w:style>
  <w:style w:type="character" w:styleId="Marquedecommentaire">
    <w:name w:val="annotation reference"/>
    <w:basedOn w:val="Policepardfaut"/>
    <w:uiPriority w:val="99"/>
    <w:semiHidden/>
    <w:unhideWhenUsed/>
    <w:rsid w:val="00A54419"/>
    <w:rPr>
      <w:sz w:val="16"/>
      <w:szCs w:val="16"/>
    </w:rPr>
  </w:style>
  <w:style w:type="paragraph" w:styleId="Commentaire">
    <w:name w:val="annotation text"/>
    <w:basedOn w:val="Normal"/>
    <w:link w:val="CommentaireCar"/>
    <w:uiPriority w:val="99"/>
    <w:unhideWhenUsed/>
    <w:rsid w:val="00A54419"/>
    <w:rPr>
      <w:sz w:val="20"/>
      <w:szCs w:val="20"/>
    </w:rPr>
  </w:style>
  <w:style w:type="character" w:styleId="CommentaireCar" w:customStyle="1">
    <w:name w:val="Commentaire Car"/>
    <w:basedOn w:val="Policepardfaut"/>
    <w:link w:val="Commentaire"/>
    <w:uiPriority w:val="99"/>
    <w:rsid w:val="00A54419"/>
    <w:rPr>
      <w:rFonts w:ascii="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A54419"/>
    <w:rPr>
      <w:b/>
      <w:bCs/>
    </w:rPr>
  </w:style>
  <w:style w:type="character" w:styleId="ObjetducommentaireCar" w:customStyle="1">
    <w:name w:val="Objet du commentaire Car"/>
    <w:basedOn w:val="CommentaireCar"/>
    <w:link w:val="Objetducommentaire"/>
    <w:uiPriority w:val="99"/>
    <w:semiHidden/>
    <w:rsid w:val="00A54419"/>
    <w:rPr>
      <w:rFonts w:ascii="Times New Roman" w:hAnsi="Times New Roman" w:cs="Times New Roman"/>
      <w:b/>
      <w:bCs/>
      <w:sz w:val="20"/>
      <w:szCs w:val="20"/>
    </w:rPr>
  </w:style>
  <w:style w:type="paragraph" w:styleId="pf0" w:customStyle="1">
    <w:name w:val="pf0"/>
    <w:basedOn w:val="Normal"/>
    <w:rsid w:val="00A121E7"/>
    <w:pPr>
      <w:spacing w:before="100" w:beforeAutospacing="1" w:after="100" w:afterAutospacing="1"/>
    </w:pPr>
    <w:rPr>
      <w:rFonts w:eastAsia="Times New Roman"/>
      <w:szCs w:val="24"/>
      <w:lang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2927">
      <w:bodyDiv w:val="1"/>
      <w:marLeft w:val="0"/>
      <w:marRight w:val="0"/>
      <w:marTop w:val="0"/>
      <w:marBottom w:val="0"/>
      <w:divBdr>
        <w:top w:val="none" w:sz="0" w:space="0" w:color="auto"/>
        <w:left w:val="none" w:sz="0" w:space="0" w:color="auto"/>
        <w:bottom w:val="none" w:sz="0" w:space="0" w:color="auto"/>
        <w:right w:val="none" w:sz="0" w:space="0" w:color="auto"/>
      </w:divBdr>
    </w:div>
    <w:div w:id="274215712">
      <w:bodyDiv w:val="1"/>
      <w:marLeft w:val="0"/>
      <w:marRight w:val="0"/>
      <w:marTop w:val="0"/>
      <w:marBottom w:val="0"/>
      <w:divBdr>
        <w:top w:val="none" w:sz="0" w:space="0" w:color="auto"/>
        <w:left w:val="none" w:sz="0" w:space="0" w:color="auto"/>
        <w:bottom w:val="none" w:sz="0" w:space="0" w:color="auto"/>
        <w:right w:val="none" w:sz="0" w:space="0" w:color="auto"/>
      </w:divBdr>
    </w:div>
    <w:div w:id="288166955">
      <w:bodyDiv w:val="1"/>
      <w:marLeft w:val="0"/>
      <w:marRight w:val="0"/>
      <w:marTop w:val="0"/>
      <w:marBottom w:val="0"/>
      <w:divBdr>
        <w:top w:val="none" w:sz="0" w:space="0" w:color="auto"/>
        <w:left w:val="none" w:sz="0" w:space="0" w:color="auto"/>
        <w:bottom w:val="none" w:sz="0" w:space="0" w:color="auto"/>
        <w:right w:val="none" w:sz="0" w:space="0" w:color="auto"/>
      </w:divBdr>
    </w:div>
    <w:div w:id="443547986">
      <w:bodyDiv w:val="1"/>
      <w:marLeft w:val="0"/>
      <w:marRight w:val="0"/>
      <w:marTop w:val="0"/>
      <w:marBottom w:val="0"/>
      <w:divBdr>
        <w:top w:val="none" w:sz="0" w:space="0" w:color="auto"/>
        <w:left w:val="none" w:sz="0" w:space="0" w:color="auto"/>
        <w:bottom w:val="none" w:sz="0" w:space="0" w:color="auto"/>
        <w:right w:val="none" w:sz="0" w:space="0" w:color="auto"/>
      </w:divBdr>
    </w:div>
    <w:div w:id="565844380">
      <w:bodyDiv w:val="1"/>
      <w:marLeft w:val="0"/>
      <w:marRight w:val="0"/>
      <w:marTop w:val="0"/>
      <w:marBottom w:val="0"/>
      <w:divBdr>
        <w:top w:val="none" w:sz="0" w:space="0" w:color="auto"/>
        <w:left w:val="none" w:sz="0" w:space="0" w:color="auto"/>
        <w:bottom w:val="none" w:sz="0" w:space="0" w:color="auto"/>
        <w:right w:val="none" w:sz="0" w:space="0" w:color="auto"/>
      </w:divBdr>
      <w:divsChild>
        <w:div w:id="1154175708">
          <w:marLeft w:val="1166"/>
          <w:marRight w:val="0"/>
          <w:marTop w:val="200"/>
          <w:marBottom w:val="0"/>
          <w:divBdr>
            <w:top w:val="none" w:sz="0" w:space="0" w:color="auto"/>
            <w:left w:val="none" w:sz="0" w:space="0" w:color="auto"/>
            <w:bottom w:val="none" w:sz="0" w:space="0" w:color="auto"/>
            <w:right w:val="none" w:sz="0" w:space="0" w:color="auto"/>
          </w:divBdr>
        </w:div>
        <w:div w:id="2057964730">
          <w:marLeft w:val="1166"/>
          <w:marRight w:val="0"/>
          <w:marTop w:val="200"/>
          <w:marBottom w:val="0"/>
          <w:divBdr>
            <w:top w:val="none" w:sz="0" w:space="0" w:color="auto"/>
            <w:left w:val="none" w:sz="0" w:space="0" w:color="auto"/>
            <w:bottom w:val="none" w:sz="0" w:space="0" w:color="auto"/>
            <w:right w:val="none" w:sz="0" w:space="0" w:color="auto"/>
          </w:divBdr>
        </w:div>
        <w:div w:id="27919559">
          <w:marLeft w:val="1166"/>
          <w:marRight w:val="0"/>
          <w:marTop w:val="200"/>
          <w:marBottom w:val="0"/>
          <w:divBdr>
            <w:top w:val="none" w:sz="0" w:space="0" w:color="auto"/>
            <w:left w:val="none" w:sz="0" w:space="0" w:color="auto"/>
            <w:bottom w:val="none" w:sz="0" w:space="0" w:color="auto"/>
            <w:right w:val="none" w:sz="0" w:space="0" w:color="auto"/>
          </w:divBdr>
        </w:div>
        <w:div w:id="1068460244">
          <w:marLeft w:val="1166"/>
          <w:marRight w:val="0"/>
          <w:marTop w:val="200"/>
          <w:marBottom w:val="0"/>
          <w:divBdr>
            <w:top w:val="none" w:sz="0" w:space="0" w:color="auto"/>
            <w:left w:val="none" w:sz="0" w:space="0" w:color="auto"/>
            <w:bottom w:val="none" w:sz="0" w:space="0" w:color="auto"/>
            <w:right w:val="none" w:sz="0" w:space="0" w:color="auto"/>
          </w:divBdr>
        </w:div>
      </w:divsChild>
    </w:div>
    <w:div w:id="612060297">
      <w:bodyDiv w:val="1"/>
      <w:marLeft w:val="0"/>
      <w:marRight w:val="0"/>
      <w:marTop w:val="0"/>
      <w:marBottom w:val="0"/>
      <w:divBdr>
        <w:top w:val="none" w:sz="0" w:space="0" w:color="auto"/>
        <w:left w:val="none" w:sz="0" w:space="0" w:color="auto"/>
        <w:bottom w:val="none" w:sz="0" w:space="0" w:color="auto"/>
        <w:right w:val="none" w:sz="0" w:space="0" w:color="auto"/>
      </w:divBdr>
      <w:divsChild>
        <w:div w:id="1944267837">
          <w:marLeft w:val="547"/>
          <w:marRight w:val="0"/>
          <w:marTop w:val="200"/>
          <w:marBottom w:val="0"/>
          <w:divBdr>
            <w:top w:val="none" w:sz="0" w:space="0" w:color="auto"/>
            <w:left w:val="none" w:sz="0" w:space="0" w:color="auto"/>
            <w:bottom w:val="none" w:sz="0" w:space="0" w:color="auto"/>
            <w:right w:val="none" w:sz="0" w:space="0" w:color="auto"/>
          </w:divBdr>
        </w:div>
      </w:divsChild>
    </w:div>
    <w:div w:id="650718266">
      <w:bodyDiv w:val="1"/>
      <w:marLeft w:val="0"/>
      <w:marRight w:val="0"/>
      <w:marTop w:val="0"/>
      <w:marBottom w:val="0"/>
      <w:divBdr>
        <w:top w:val="none" w:sz="0" w:space="0" w:color="auto"/>
        <w:left w:val="none" w:sz="0" w:space="0" w:color="auto"/>
        <w:bottom w:val="none" w:sz="0" w:space="0" w:color="auto"/>
        <w:right w:val="none" w:sz="0" w:space="0" w:color="auto"/>
      </w:divBdr>
    </w:div>
    <w:div w:id="1833594802">
      <w:bodyDiv w:val="1"/>
      <w:marLeft w:val="0"/>
      <w:marRight w:val="0"/>
      <w:marTop w:val="0"/>
      <w:marBottom w:val="0"/>
      <w:divBdr>
        <w:top w:val="none" w:sz="0" w:space="0" w:color="auto"/>
        <w:left w:val="none" w:sz="0" w:space="0" w:color="auto"/>
        <w:bottom w:val="none" w:sz="0" w:space="0" w:color="auto"/>
        <w:right w:val="none" w:sz="0" w:space="0" w:color="auto"/>
      </w:divBdr>
      <w:divsChild>
        <w:div w:id="2145540238">
          <w:marLeft w:val="1267"/>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customXml" Target="../customXml/item4.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1.jpg"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hyperlink" Target="https://publications.msss.gouv.qc.ca/msss/fichiers/2021/21-846-01W.pdf"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5b66cf-8d3f-419f-888f-f87a99ab2dfc" xsi:nil="true"/>
    <lcf76f155ced4ddcb4097134ff3c332f xmlns="7d5f9022-a354-4918-99a5-a617ff99c1f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AA272F4C90D4648A44910E5A6905C19" ma:contentTypeVersion="11" ma:contentTypeDescription="Crée un document." ma:contentTypeScope="" ma:versionID="d1b15e1d2bcde4e1611e90a2b79feded">
  <xsd:schema xmlns:xsd="http://www.w3.org/2001/XMLSchema" xmlns:xs="http://www.w3.org/2001/XMLSchema" xmlns:p="http://schemas.microsoft.com/office/2006/metadata/properties" xmlns:ns2="7d5f9022-a354-4918-99a5-a617ff99c1f4" xmlns:ns3="4b5b66cf-8d3f-419f-888f-f87a99ab2dfc" targetNamespace="http://schemas.microsoft.com/office/2006/metadata/properties" ma:root="true" ma:fieldsID="5cab624687ebe966059e7355fe4c170e" ns2:_="" ns3:_="">
    <xsd:import namespace="7d5f9022-a354-4918-99a5-a617ff99c1f4"/>
    <xsd:import namespace="4b5b66cf-8d3f-419f-888f-f87a99ab2df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f9022-a354-4918-99a5-a617ff99c1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5f36f5b6-25c8-44c5-8248-31c62e9a45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5b66cf-8d3f-419f-888f-f87a99ab2df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632146a-2933-4bfa-a9cb-973667e1faf2}" ma:internalName="TaxCatchAll" ma:showField="CatchAllData" ma:web="4b5b66cf-8d3f-419f-888f-f87a99ab2d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EADE6A-C17B-417B-BB53-CCFDC25DBAA3}">
  <ds:schemaRefs>
    <ds:schemaRef ds:uri="http://schemas.openxmlformats.org/officeDocument/2006/bibliography"/>
  </ds:schemaRefs>
</ds:datastoreItem>
</file>

<file path=customXml/itemProps2.xml><?xml version="1.0" encoding="utf-8"?>
<ds:datastoreItem xmlns:ds="http://schemas.openxmlformats.org/officeDocument/2006/customXml" ds:itemID="{4F2D9DA6-580B-49FB-9523-6E2566D4203D}">
  <ds:schemaRefs>
    <ds:schemaRef ds:uri="http://schemas.microsoft.com/sharepoint/v3/contenttype/forms"/>
  </ds:schemaRefs>
</ds:datastoreItem>
</file>

<file path=customXml/itemProps3.xml><?xml version="1.0" encoding="utf-8"?>
<ds:datastoreItem xmlns:ds="http://schemas.openxmlformats.org/officeDocument/2006/customXml" ds:itemID="{D9BFA98D-1861-4B40-8B89-7CC5D20EC3D6}">
  <ds:schemaRefs>
    <ds:schemaRef ds:uri="http://schemas.microsoft.com/office/2006/metadata/properties"/>
    <ds:schemaRef ds:uri="http://schemas.microsoft.com/office/infopath/2007/PartnerControls"/>
    <ds:schemaRef ds:uri="84d68573-b036-4b17-aed1-a7756a1ac5c7"/>
    <ds:schemaRef ds:uri="b7f2f355-02f5-49dd-9ac6-33be0511f686"/>
    <ds:schemaRef ds:uri="http://schemas.microsoft.com/sharepoint/v3"/>
  </ds:schemaRefs>
</ds:datastoreItem>
</file>

<file path=customXml/itemProps4.xml><?xml version="1.0" encoding="utf-8"?>
<ds:datastoreItem xmlns:ds="http://schemas.openxmlformats.org/officeDocument/2006/customXml" ds:itemID="{2C6E26C0-F6DB-471F-AB71-1C2CAF79109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Jocelyn Gadbois</dc:creator>
  <cp:keywords/>
  <dc:description/>
  <cp:lastModifiedBy>Mélanie Blais</cp:lastModifiedBy>
  <cp:revision>6</cp:revision>
  <cp:lastPrinted>2023-11-28T14:36:00Z</cp:lastPrinted>
  <dcterms:created xsi:type="dcterms:W3CDTF">2024-04-10T14:17:00Z</dcterms:created>
  <dcterms:modified xsi:type="dcterms:W3CDTF">2024-07-11T15:46:06Z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0x010100DAA272F4C90D4648A44910E5A6905C19</vt:lpwstr>
  </property>
  <property fmtid="{D5CDD505-2E9C-101B-9397-08002B2CF9AE}" pid="3" name="MSIP_Label_6a7d8d5d-78e2-4a62-9fcd-016eb5e4c57c_Enabled">
    <vt:lpwstr>true</vt:lpwstr>
  </property>
  <property fmtid="{D5CDD505-2E9C-101B-9397-08002B2CF9AE}" pid="4" name="MSIP_Label_6a7d8d5d-78e2-4a62-9fcd-016eb5e4c57c_SetDate">
    <vt:lpwstr>2023-11-23T14:24:46Z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402a15f5-15db-445b-ad8f-810b6224f488</vt:lpwstr>
  </property>
  <property fmtid="{D5CDD505-2E9C-101B-9397-08002B2CF9AE}" pid="9" name="MSIP_Label_6a7d8d5d-78e2-4a62-9fcd-016eb5e4c57c_ContentBits">
    <vt:lpwstr>0</vt:lpwstr>
  </property>
  <property fmtid="{D5CDD505-2E9C-101B-9397-08002B2CF9AE}" pid="10" name="MediaServiceImageTags">
    <vt:lpwstr/>
  </property>
  <property fmtid="{D5CDD505-2E9C-101B-9397-08002B2CF9AE}" pid="11" name="Order">
    <vt:r8>5768100</vt:r8>
  </property>
  <property fmtid="{D5CDD505-2E9C-101B-9397-08002B2CF9AE}" pid="12" name="xd_Signature">
    <vt:bool>false</vt:bool>
  </property>
  <property fmtid="{D5CDD505-2E9C-101B-9397-08002B2CF9AE}" pid="13" name="SharedWithUsers">
    <vt:lpwstr>16;#Marie-Andrée Gourde;#83;#Judith Arsenault;#59;#Jocelyn Gadbois;#19;#Marie-Louise Beaulieu-Bourgeois</vt:lpwstr>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ies>
</file>